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B8A7D" w14:textId="77777777" w:rsidR="001F1840"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rPr>
        <w:t xml:space="preserve">Unit </w:t>
      </w:r>
      <w:r w:rsidR="00F50CE4" w:rsidRPr="00F50CE4">
        <w:rPr>
          <w:rFonts w:asciiTheme="minorHAnsi" w:hAnsiTheme="minorHAnsi" w:cstheme="minorHAnsi"/>
          <w:sz w:val="32"/>
          <w:szCs w:val="32"/>
        </w:rPr>
        <w:t>1</w:t>
      </w:r>
      <w:r w:rsidRPr="00F50CE4">
        <w:rPr>
          <w:rFonts w:asciiTheme="minorHAnsi" w:hAnsiTheme="minorHAnsi" w:cstheme="minorHAnsi"/>
          <w:sz w:val="32"/>
          <w:szCs w:val="32"/>
        </w:rPr>
        <w:t xml:space="preserve">/Week </w:t>
      </w:r>
      <w:r w:rsidR="00EA1E4A">
        <w:rPr>
          <w:rFonts w:asciiTheme="minorHAnsi" w:hAnsiTheme="minorHAnsi" w:cstheme="minorHAnsi"/>
          <w:sz w:val="32"/>
          <w:szCs w:val="32"/>
        </w:rPr>
        <w:t>3</w:t>
      </w:r>
    </w:p>
    <w:p w14:paraId="598CC961" w14:textId="77777777" w:rsidR="00144A4B" w:rsidRPr="00F50CE4" w:rsidRDefault="00177848" w:rsidP="001034D9">
      <w:pPr>
        <w:spacing w:after="0" w:line="360" w:lineRule="auto"/>
        <w:rPr>
          <w:rFonts w:asciiTheme="minorHAnsi" w:hAnsiTheme="minorHAnsi" w:cstheme="minorHAnsi"/>
          <w:sz w:val="32"/>
          <w:szCs w:val="32"/>
        </w:rPr>
      </w:pPr>
      <w:r w:rsidRPr="00F50CE4">
        <w:rPr>
          <w:rFonts w:asciiTheme="minorHAnsi" w:hAnsiTheme="minorHAnsi" w:cstheme="minorHAnsi"/>
          <w:sz w:val="32"/>
          <w:szCs w:val="32"/>
          <w:u w:val="single"/>
        </w:rPr>
        <w:t>Title:</w:t>
      </w:r>
      <w:r w:rsidR="00266CA3" w:rsidRPr="00F50CE4">
        <w:rPr>
          <w:rFonts w:asciiTheme="minorHAnsi" w:hAnsiTheme="minorHAnsi" w:cstheme="minorHAnsi"/>
          <w:sz w:val="32"/>
          <w:szCs w:val="32"/>
        </w:rPr>
        <w:t xml:space="preserve"> </w:t>
      </w:r>
      <w:r w:rsidR="00EA1E4A">
        <w:rPr>
          <w:rFonts w:asciiTheme="minorHAnsi" w:hAnsiTheme="minorHAnsi" w:cstheme="minorHAnsi"/>
          <w:sz w:val="32"/>
          <w:szCs w:val="32"/>
        </w:rPr>
        <w:t>Alexander, Who Used to be Rich Last Sunday</w:t>
      </w:r>
    </w:p>
    <w:p w14:paraId="091684A1" w14:textId="77777777" w:rsidR="00247713" w:rsidRPr="00F50CE4" w:rsidRDefault="0093038E" w:rsidP="001034D9">
      <w:pPr>
        <w:spacing w:after="0" w:line="360" w:lineRule="auto"/>
        <w:rPr>
          <w:rFonts w:asciiTheme="minorHAnsi" w:hAnsiTheme="minorHAnsi" w:cstheme="minorHAnsi"/>
          <w:b/>
          <w:sz w:val="32"/>
          <w:szCs w:val="24"/>
        </w:rPr>
      </w:pPr>
      <w:r w:rsidRPr="00F50CE4">
        <w:rPr>
          <w:rFonts w:asciiTheme="minorHAnsi" w:hAnsiTheme="minorHAnsi" w:cstheme="minorHAnsi"/>
          <w:sz w:val="32"/>
          <w:szCs w:val="32"/>
          <w:u w:val="single"/>
        </w:rPr>
        <w:t>Suggested Time</w:t>
      </w:r>
      <w:r w:rsidR="00144A4B" w:rsidRPr="00F50CE4">
        <w:rPr>
          <w:rFonts w:asciiTheme="minorHAnsi" w:hAnsiTheme="minorHAnsi" w:cstheme="minorHAnsi"/>
          <w:sz w:val="32"/>
          <w:szCs w:val="32"/>
          <w:u w:val="single"/>
        </w:rPr>
        <w:t>:</w:t>
      </w:r>
      <w:r w:rsidR="00144A4B" w:rsidRPr="00F50CE4">
        <w:rPr>
          <w:rFonts w:asciiTheme="minorHAnsi" w:hAnsiTheme="minorHAnsi" w:cstheme="minorHAnsi"/>
          <w:sz w:val="32"/>
          <w:szCs w:val="32"/>
          <w:u w:val="single"/>
        </w:rPr>
        <w:tab/>
      </w:r>
      <w:r w:rsidR="00266CA3" w:rsidRPr="00F50CE4">
        <w:rPr>
          <w:rFonts w:asciiTheme="minorHAnsi" w:hAnsiTheme="minorHAnsi" w:cstheme="minorHAnsi"/>
          <w:sz w:val="32"/>
          <w:szCs w:val="32"/>
        </w:rPr>
        <w:t xml:space="preserve"> </w:t>
      </w:r>
      <w:r w:rsidR="00430CEE">
        <w:rPr>
          <w:rFonts w:asciiTheme="minorHAnsi" w:hAnsiTheme="minorHAnsi" w:cstheme="minorHAnsi"/>
          <w:sz w:val="32"/>
          <w:szCs w:val="32"/>
        </w:rPr>
        <w:t>4</w:t>
      </w:r>
      <w:r w:rsidR="00B474EF" w:rsidRPr="00F50CE4">
        <w:rPr>
          <w:rFonts w:asciiTheme="minorHAnsi" w:hAnsiTheme="minorHAnsi" w:cstheme="minorHAnsi"/>
          <w:sz w:val="32"/>
          <w:szCs w:val="32"/>
        </w:rPr>
        <w:t xml:space="preserve"> days (</w:t>
      </w:r>
      <w:r w:rsidR="008D30C9" w:rsidRPr="00F50CE4">
        <w:rPr>
          <w:rFonts w:asciiTheme="minorHAnsi" w:hAnsiTheme="minorHAnsi" w:cstheme="minorHAnsi"/>
          <w:sz w:val="32"/>
          <w:szCs w:val="32"/>
        </w:rPr>
        <w:t>45</w:t>
      </w:r>
      <w:r w:rsidR="00B474EF" w:rsidRPr="00F50CE4">
        <w:rPr>
          <w:rFonts w:asciiTheme="minorHAnsi" w:hAnsiTheme="minorHAnsi" w:cstheme="minorHAnsi"/>
          <w:sz w:val="32"/>
          <w:szCs w:val="32"/>
        </w:rPr>
        <w:t xml:space="preserve"> minutes per day)</w:t>
      </w:r>
    </w:p>
    <w:p w14:paraId="3FEAC7AA" w14:textId="77777777" w:rsidR="00CC51A2" w:rsidRPr="00EA1E4A" w:rsidRDefault="001F1840" w:rsidP="000601D8">
      <w:pPr>
        <w:spacing w:after="0" w:line="360" w:lineRule="auto"/>
        <w:rPr>
          <w:rFonts w:asciiTheme="minorHAnsi" w:hAnsiTheme="minorHAnsi" w:cstheme="minorHAnsi"/>
          <w:sz w:val="32"/>
          <w:szCs w:val="32"/>
          <w:u w:val="single"/>
        </w:rPr>
      </w:pPr>
      <w:r w:rsidRPr="00EA1E4A">
        <w:rPr>
          <w:rFonts w:asciiTheme="minorHAnsi" w:hAnsiTheme="minorHAnsi" w:cstheme="minorHAnsi"/>
          <w:sz w:val="32"/>
          <w:szCs w:val="32"/>
          <w:u w:val="single"/>
        </w:rPr>
        <w:t xml:space="preserve">Common Core ELA </w:t>
      </w:r>
      <w:r w:rsidR="00CC51A2" w:rsidRPr="00EA1E4A">
        <w:rPr>
          <w:rFonts w:asciiTheme="minorHAnsi" w:hAnsiTheme="minorHAnsi" w:cstheme="minorHAnsi"/>
          <w:sz w:val="32"/>
          <w:szCs w:val="32"/>
          <w:u w:val="single"/>
        </w:rPr>
        <w:t>Standards</w:t>
      </w:r>
      <w:r w:rsidR="00266CA3" w:rsidRPr="00EA1E4A">
        <w:rPr>
          <w:rFonts w:asciiTheme="minorHAnsi" w:hAnsiTheme="minorHAnsi" w:cstheme="minorHAnsi"/>
          <w:sz w:val="32"/>
          <w:szCs w:val="32"/>
          <w:u w:val="single"/>
        </w:rPr>
        <w:t>:</w:t>
      </w:r>
      <w:r w:rsidR="00266CA3" w:rsidRPr="00EA1E4A">
        <w:rPr>
          <w:rFonts w:asciiTheme="minorHAnsi" w:hAnsiTheme="minorHAnsi" w:cstheme="minorHAnsi"/>
          <w:sz w:val="32"/>
          <w:szCs w:val="32"/>
        </w:rPr>
        <w:t xml:space="preserve"> </w:t>
      </w:r>
      <w:r w:rsidR="00EA1E4A" w:rsidRPr="00EA1E4A">
        <w:rPr>
          <w:sz w:val="32"/>
        </w:rPr>
        <w:t>RL.3.1, RL.3.2, RL.3.3, R</w:t>
      </w:r>
      <w:r w:rsidR="00DE11F2">
        <w:rPr>
          <w:sz w:val="32"/>
        </w:rPr>
        <w:t>L.3.4, RL.3.7; RF.3.3, RF.3.4; W.3.2, W.3.4; SL.3.1;</w:t>
      </w:r>
      <w:r w:rsidR="00EA1E4A" w:rsidRPr="00EA1E4A">
        <w:rPr>
          <w:sz w:val="32"/>
        </w:rPr>
        <w:t xml:space="preserve"> L.3.1, L.3.2, L.3.4, L.3.5</w:t>
      </w:r>
    </w:p>
    <w:p w14:paraId="2CFAA0EC" w14:textId="77777777" w:rsidR="001034D9" w:rsidRDefault="001034D9" w:rsidP="001034D9">
      <w:pPr>
        <w:spacing w:after="0" w:line="360" w:lineRule="auto"/>
        <w:rPr>
          <w:rFonts w:asciiTheme="minorHAnsi" w:hAnsiTheme="minorHAnsi" w:cstheme="minorHAnsi"/>
          <w:sz w:val="32"/>
          <w:szCs w:val="32"/>
          <w:u w:val="single"/>
        </w:rPr>
      </w:pPr>
    </w:p>
    <w:p w14:paraId="25FC413F"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595FDA9D" w14:textId="77777777" w:rsidR="00FB2380" w:rsidRPr="008D4B0D" w:rsidRDefault="00FB2380" w:rsidP="00FB2380">
      <w:pPr>
        <w:spacing w:after="0" w:line="360" w:lineRule="auto"/>
        <w:rPr>
          <w:rFonts w:asciiTheme="minorHAnsi" w:hAnsiTheme="minorHAnsi" w:cstheme="minorHAnsi"/>
          <w:i/>
          <w:sz w:val="24"/>
          <w:szCs w:val="24"/>
        </w:rPr>
      </w:pPr>
      <w:r w:rsidRPr="008D4B0D">
        <w:rPr>
          <w:rFonts w:asciiTheme="minorHAnsi" w:hAnsiTheme="minorHAnsi" w:cstheme="minorHAnsi"/>
          <w:i/>
          <w:sz w:val="24"/>
          <w:szCs w:val="24"/>
        </w:rPr>
        <w:t>Ref</w:t>
      </w:r>
      <w:r w:rsidR="0095234C" w:rsidRPr="008D4B0D">
        <w:rPr>
          <w:rFonts w:asciiTheme="minorHAnsi" w:hAnsiTheme="minorHAnsi" w:cstheme="minorHAnsi"/>
          <w:i/>
          <w:sz w:val="24"/>
          <w:szCs w:val="24"/>
        </w:rPr>
        <w:t>er to the Introduction for</w:t>
      </w:r>
      <w:r w:rsidRPr="008D4B0D">
        <w:rPr>
          <w:rFonts w:asciiTheme="minorHAnsi" w:hAnsiTheme="minorHAnsi" w:cstheme="minorHAnsi"/>
          <w:i/>
          <w:sz w:val="24"/>
          <w:szCs w:val="24"/>
        </w:rPr>
        <w:t xml:space="preserve"> </w:t>
      </w:r>
      <w:r w:rsidR="00CA07EF" w:rsidRPr="008D4B0D">
        <w:rPr>
          <w:rFonts w:asciiTheme="minorHAnsi" w:hAnsiTheme="minorHAnsi" w:cstheme="minorHAnsi"/>
          <w:i/>
          <w:sz w:val="24"/>
          <w:szCs w:val="24"/>
        </w:rPr>
        <w:t>further details</w:t>
      </w:r>
      <w:r w:rsidRPr="008D4B0D">
        <w:rPr>
          <w:rFonts w:asciiTheme="minorHAnsi" w:hAnsiTheme="minorHAnsi" w:cstheme="minorHAnsi"/>
          <w:i/>
          <w:sz w:val="24"/>
          <w:szCs w:val="24"/>
        </w:rPr>
        <w:t>.</w:t>
      </w:r>
    </w:p>
    <w:p w14:paraId="4D5292E0" w14:textId="77777777" w:rsidR="00FB2380" w:rsidRPr="008D4B0D" w:rsidRDefault="0095234C" w:rsidP="00FB2380">
      <w:pPr>
        <w:spacing w:after="0" w:line="360" w:lineRule="auto"/>
        <w:rPr>
          <w:rFonts w:asciiTheme="minorHAnsi" w:hAnsiTheme="minorHAnsi" w:cstheme="minorHAnsi"/>
          <w:b/>
          <w:sz w:val="24"/>
          <w:szCs w:val="24"/>
        </w:rPr>
      </w:pPr>
      <w:r w:rsidRPr="008D4B0D">
        <w:rPr>
          <w:rFonts w:asciiTheme="minorHAnsi" w:hAnsiTheme="minorHAnsi" w:cstheme="minorHAnsi"/>
          <w:b/>
          <w:sz w:val="24"/>
          <w:szCs w:val="24"/>
        </w:rPr>
        <w:t>Before Teaching</w:t>
      </w:r>
    </w:p>
    <w:p w14:paraId="73D96D0B" w14:textId="77777777" w:rsidR="004D3BFD" w:rsidRPr="008D4B0D" w:rsidRDefault="001F1840" w:rsidP="00FB2380">
      <w:pPr>
        <w:pStyle w:val="ListParagraph"/>
        <w:numPr>
          <w:ilvl w:val="0"/>
          <w:numId w:val="13"/>
        </w:numPr>
        <w:spacing w:after="0" w:line="360" w:lineRule="auto"/>
        <w:rPr>
          <w:rFonts w:asciiTheme="minorHAnsi" w:hAnsiTheme="minorHAnsi" w:cstheme="minorHAnsi"/>
          <w:sz w:val="24"/>
          <w:szCs w:val="24"/>
        </w:rPr>
      </w:pPr>
      <w:r w:rsidRPr="008D4B0D">
        <w:rPr>
          <w:rFonts w:asciiTheme="minorHAnsi" w:hAnsiTheme="minorHAnsi" w:cstheme="minorHAnsi"/>
          <w:sz w:val="24"/>
          <w:szCs w:val="24"/>
        </w:rPr>
        <w:t xml:space="preserve">Read the Big Ideas and </w:t>
      </w:r>
      <w:r w:rsidR="007C5C7E" w:rsidRPr="008D4B0D">
        <w:rPr>
          <w:rFonts w:asciiTheme="minorHAnsi" w:hAnsiTheme="minorHAnsi" w:cstheme="minorHAnsi"/>
          <w:sz w:val="24"/>
          <w:szCs w:val="24"/>
        </w:rPr>
        <w:t xml:space="preserve">Key Understandings </w:t>
      </w:r>
      <w:r w:rsidR="00FB2380" w:rsidRPr="008D4B0D">
        <w:rPr>
          <w:rFonts w:asciiTheme="minorHAnsi" w:hAnsiTheme="minorHAnsi" w:cstheme="minorHAnsi"/>
          <w:sz w:val="24"/>
          <w:szCs w:val="24"/>
        </w:rPr>
        <w:t>and the</w:t>
      </w:r>
      <w:r w:rsidRPr="008D4B0D">
        <w:rPr>
          <w:rFonts w:asciiTheme="minorHAnsi" w:hAnsiTheme="minorHAnsi" w:cstheme="minorHAnsi"/>
          <w:sz w:val="24"/>
          <w:szCs w:val="24"/>
        </w:rPr>
        <w:t xml:space="preserve"> </w:t>
      </w:r>
      <w:r w:rsidR="007C5C7E" w:rsidRPr="008D4B0D">
        <w:rPr>
          <w:rFonts w:asciiTheme="minorHAnsi" w:hAnsiTheme="minorHAnsi" w:cstheme="minorHAnsi"/>
          <w:sz w:val="24"/>
          <w:szCs w:val="24"/>
        </w:rPr>
        <w:t>S</w:t>
      </w:r>
      <w:r w:rsidR="00841C15" w:rsidRPr="008D4B0D">
        <w:rPr>
          <w:rFonts w:asciiTheme="minorHAnsi" w:hAnsiTheme="minorHAnsi" w:cstheme="minorHAnsi"/>
          <w:sz w:val="24"/>
          <w:szCs w:val="24"/>
        </w:rPr>
        <w:t>ynopsis</w:t>
      </w:r>
      <w:r w:rsidR="0093474C" w:rsidRPr="008D4B0D">
        <w:rPr>
          <w:rFonts w:asciiTheme="minorHAnsi" w:hAnsiTheme="minorHAnsi" w:cstheme="minorHAnsi"/>
          <w:sz w:val="24"/>
          <w:szCs w:val="24"/>
        </w:rPr>
        <w:t xml:space="preserve">.  Please do </w:t>
      </w:r>
      <w:r w:rsidR="0093474C" w:rsidRPr="008D4B0D">
        <w:rPr>
          <w:rFonts w:asciiTheme="minorHAnsi" w:hAnsiTheme="minorHAnsi" w:cstheme="minorHAnsi"/>
          <w:b/>
          <w:sz w:val="24"/>
          <w:szCs w:val="24"/>
        </w:rPr>
        <w:t>not</w:t>
      </w:r>
      <w:r w:rsidR="0093474C" w:rsidRPr="008D4B0D">
        <w:rPr>
          <w:rFonts w:asciiTheme="minorHAnsi" w:hAnsiTheme="minorHAnsi" w:cstheme="minorHAnsi"/>
          <w:sz w:val="24"/>
          <w:szCs w:val="24"/>
        </w:rPr>
        <w:t xml:space="preserve"> read this to the students.  This is a description for teachers, about the big ideas and key understanding that students should take away </w:t>
      </w:r>
      <w:r w:rsidR="0093474C" w:rsidRPr="008D4B0D">
        <w:rPr>
          <w:rFonts w:asciiTheme="minorHAnsi" w:hAnsiTheme="minorHAnsi" w:cstheme="minorHAnsi"/>
          <w:b/>
          <w:sz w:val="24"/>
          <w:szCs w:val="24"/>
        </w:rPr>
        <w:t>after</w:t>
      </w:r>
      <w:r w:rsidR="0093474C" w:rsidRPr="008D4B0D">
        <w:rPr>
          <w:rFonts w:asciiTheme="minorHAnsi" w:hAnsiTheme="minorHAnsi" w:cstheme="minorHAnsi"/>
          <w:sz w:val="24"/>
          <w:szCs w:val="24"/>
        </w:rPr>
        <w:t xml:space="preserve"> completing this task.</w:t>
      </w:r>
    </w:p>
    <w:p w14:paraId="77393EBF" w14:textId="77777777" w:rsidR="001F1840" w:rsidRPr="008D4B0D" w:rsidRDefault="001F1840" w:rsidP="00177848">
      <w:pPr>
        <w:spacing w:after="0" w:line="360" w:lineRule="auto"/>
        <w:ind w:firstLine="720"/>
        <w:rPr>
          <w:rFonts w:asciiTheme="minorHAnsi" w:hAnsiTheme="minorHAnsi" w:cstheme="minorHAnsi"/>
          <w:sz w:val="24"/>
          <w:szCs w:val="24"/>
          <w:u w:val="single"/>
        </w:rPr>
      </w:pPr>
      <w:r w:rsidRPr="008D4B0D">
        <w:rPr>
          <w:rFonts w:asciiTheme="minorHAnsi" w:hAnsiTheme="minorHAnsi" w:cstheme="minorHAnsi"/>
          <w:sz w:val="24"/>
          <w:szCs w:val="24"/>
          <w:u w:val="single"/>
        </w:rPr>
        <w:t>Big Ideas and Key Understandings</w:t>
      </w:r>
    </w:p>
    <w:p w14:paraId="6A291A0C" w14:textId="77777777" w:rsidR="001F1840" w:rsidRPr="00EA1E4A" w:rsidRDefault="00EA1E4A" w:rsidP="00177848">
      <w:pPr>
        <w:spacing w:after="0" w:line="360" w:lineRule="auto"/>
        <w:ind w:left="360" w:firstLine="360"/>
        <w:rPr>
          <w:rFonts w:asciiTheme="minorHAnsi" w:hAnsiTheme="minorHAnsi" w:cstheme="minorHAnsi"/>
          <w:sz w:val="24"/>
          <w:szCs w:val="24"/>
        </w:rPr>
      </w:pPr>
      <w:r w:rsidRPr="00EA1E4A">
        <w:rPr>
          <w:sz w:val="24"/>
        </w:rPr>
        <w:t>Making thoughtful decisions can affect both short and long term plans or goals.</w:t>
      </w:r>
    </w:p>
    <w:p w14:paraId="45D93785" w14:textId="77777777" w:rsidR="001F1840" w:rsidRPr="00EA1E4A" w:rsidRDefault="001F1840" w:rsidP="00177848">
      <w:pPr>
        <w:spacing w:after="0" w:line="360" w:lineRule="auto"/>
        <w:ind w:left="360" w:firstLine="360"/>
        <w:rPr>
          <w:rFonts w:asciiTheme="minorHAnsi" w:hAnsiTheme="minorHAnsi" w:cstheme="minorHAnsi"/>
          <w:sz w:val="24"/>
          <w:szCs w:val="24"/>
          <w:u w:val="single"/>
        </w:rPr>
      </w:pPr>
      <w:r w:rsidRPr="00EA1E4A">
        <w:rPr>
          <w:rFonts w:asciiTheme="minorHAnsi" w:hAnsiTheme="minorHAnsi" w:cstheme="minorHAnsi"/>
          <w:sz w:val="24"/>
          <w:szCs w:val="24"/>
          <w:u w:val="single"/>
        </w:rPr>
        <w:t>Synopsis</w:t>
      </w:r>
    </w:p>
    <w:p w14:paraId="3933B824" w14:textId="77777777" w:rsidR="00EA1E4A" w:rsidRPr="00EA1E4A" w:rsidRDefault="00EA1E4A" w:rsidP="0022709F">
      <w:pPr>
        <w:pStyle w:val="ListParagraph"/>
        <w:spacing w:after="0" w:line="360" w:lineRule="auto"/>
        <w:rPr>
          <w:sz w:val="24"/>
        </w:rPr>
      </w:pPr>
      <w:r w:rsidRPr="00EA1E4A">
        <w:rPr>
          <w:bCs/>
          <w:sz w:val="24"/>
        </w:rPr>
        <w:t xml:space="preserve">The story “Alexander, Used to Be Rich Last Sunday” is about a little boy who tries in vain to save, but unfortunately makes poor decisions and squanders his money.  Alexander receives a dollar from his grandparents and, at that moment, considers himself rich. As the story progresses, he begins to spend his dollar little by little on such matters as making payment on unwise bets, deceptive magic tricks, and a pet snake for rent. Each time Alexander makes a conscience decision to absolutely, </w:t>
      </w:r>
      <w:r w:rsidRPr="00EA1E4A">
        <w:rPr>
          <w:bCs/>
          <w:sz w:val="24"/>
        </w:rPr>
        <w:lastRenderedPageBreak/>
        <w:t>positively save his money, something more enticing comes along and interferes with his plan. At the end of the story, all of his money is gone and once again he is left with bus tokens.</w:t>
      </w:r>
    </w:p>
    <w:p w14:paraId="102C1A38" w14:textId="77777777" w:rsidR="00841C15" w:rsidRPr="00EA1E4A" w:rsidRDefault="00841C15" w:rsidP="00EA1E4A">
      <w:pPr>
        <w:pStyle w:val="ListParagraph"/>
        <w:numPr>
          <w:ilvl w:val="0"/>
          <w:numId w:val="13"/>
        </w:numPr>
        <w:spacing w:after="0" w:line="360" w:lineRule="auto"/>
        <w:rPr>
          <w:rFonts w:asciiTheme="minorHAnsi" w:hAnsiTheme="minorHAnsi" w:cstheme="minorHAnsi"/>
          <w:sz w:val="24"/>
          <w:szCs w:val="24"/>
        </w:rPr>
      </w:pPr>
      <w:r w:rsidRPr="00EA1E4A">
        <w:rPr>
          <w:rFonts w:asciiTheme="minorHAnsi" w:hAnsiTheme="minorHAnsi" w:cstheme="minorHAnsi"/>
          <w:sz w:val="24"/>
          <w:szCs w:val="24"/>
        </w:rPr>
        <w:t xml:space="preserve">Read entire </w:t>
      </w:r>
      <w:r w:rsidR="0095234C" w:rsidRPr="00EA1E4A">
        <w:rPr>
          <w:rFonts w:asciiTheme="minorHAnsi" w:hAnsiTheme="minorHAnsi" w:cstheme="minorHAnsi"/>
          <w:sz w:val="24"/>
          <w:szCs w:val="24"/>
        </w:rPr>
        <w:t>main selection text, keeping in mind the Big Ideas and Key Understandings.</w:t>
      </w:r>
      <w:ins w:id="0" w:author="David Liben" w:date="2012-07-14T12:12:00Z">
        <w:r w:rsidR="00CF015B" w:rsidRPr="00EA1E4A">
          <w:rPr>
            <w:rFonts w:asciiTheme="minorHAnsi" w:hAnsiTheme="minorHAnsi" w:cstheme="minorHAnsi"/>
            <w:sz w:val="24"/>
            <w:szCs w:val="24"/>
          </w:rPr>
          <w:t xml:space="preserve"> </w:t>
        </w:r>
      </w:ins>
    </w:p>
    <w:p w14:paraId="06F6815B" w14:textId="77777777" w:rsidR="00841C15" w:rsidRPr="008D4B0D" w:rsidRDefault="007C5C7E" w:rsidP="00FB2380">
      <w:pPr>
        <w:pStyle w:val="ListParagraph"/>
        <w:numPr>
          <w:ilvl w:val="0"/>
          <w:numId w:val="13"/>
        </w:numPr>
        <w:spacing w:after="0" w:line="360" w:lineRule="auto"/>
        <w:rPr>
          <w:rFonts w:asciiTheme="minorHAnsi" w:hAnsiTheme="minorHAnsi" w:cstheme="minorHAnsi"/>
          <w:sz w:val="24"/>
          <w:szCs w:val="24"/>
        </w:rPr>
      </w:pPr>
      <w:r w:rsidRPr="008D4B0D">
        <w:rPr>
          <w:rFonts w:asciiTheme="minorHAnsi" w:hAnsiTheme="minorHAnsi" w:cstheme="minorHAnsi"/>
          <w:sz w:val="24"/>
          <w:szCs w:val="24"/>
        </w:rPr>
        <w:t>Re-read the main selection text while noting</w:t>
      </w:r>
      <w:r w:rsidR="00841C15" w:rsidRPr="008D4B0D">
        <w:rPr>
          <w:rFonts w:asciiTheme="minorHAnsi" w:hAnsiTheme="minorHAnsi" w:cstheme="minorHAnsi"/>
          <w:sz w:val="24"/>
          <w:szCs w:val="24"/>
        </w:rPr>
        <w:t xml:space="preserve"> the stopping points for </w:t>
      </w:r>
      <w:r w:rsidR="00D140AD" w:rsidRPr="008D4B0D">
        <w:rPr>
          <w:rFonts w:asciiTheme="minorHAnsi" w:hAnsiTheme="minorHAnsi" w:cstheme="minorHAnsi"/>
          <w:sz w:val="24"/>
          <w:szCs w:val="24"/>
        </w:rPr>
        <w:t>the Text Dependent Questions and teaching V</w:t>
      </w:r>
      <w:r w:rsidR="00841C15" w:rsidRPr="008D4B0D">
        <w:rPr>
          <w:rFonts w:asciiTheme="minorHAnsi" w:hAnsiTheme="minorHAnsi" w:cstheme="minorHAnsi"/>
          <w:sz w:val="24"/>
          <w:szCs w:val="24"/>
        </w:rPr>
        <w:t>ocabulary.</w:t>
      </w:r>
    </w:p>
    <w:p w14:paraId="39CD3D93" w14:textId="77777777" w:rsidR="00841C15" w:rsidRPr="008D4B0D" w:rsidRDefault="001F1840" w:rsidP="00081A99">
      <w:pPr>
        <w:spacing w:after="0" w:line="360" w:lineRule="auto"/>
        <w:rPr>
          <w:rFonts w:asciiTheme="minorHAnsi" w:hAnsiTheme="minorHAnsi" w:cstheme="minorHAnsi"/>
          <w:b/>
          <w:sz w:val="24"/>
          <w:szCs w:val="24"/>
        </w:rPr>
      </w:pPr>
      <w:r w:rsidRPr="008D4B0D">
        <w:rPr>
          <w:rFonts w:asciiTheme="minorHAnsi" w:hAnsiTheme="minorHAnsi" w:cstheme="minorHAnsi"/>
          <w:b/>
          <w:sz w:val="24"/>
          <w:szCs w:val="24"/>
        </w:rPr>
        <w:t>During Teaching</w:t>
      </w:r>
    </w:p>
    <w:p w14:paraId="11C00F1D" w14:textId="77777777" w:rsidR="00081A99" w:rsidRPr="008D4B0D" w:rsidRDefault="00081A99" w:rsidP="00081A99">
      <w:pPr>
        <w:pStyle w:val="ListParagraph"/>
        <w:numPr>
          <w:ilvl w:val="0"/>
          <w:numId w:val="12"/>
        </w:numPr>
        <w:spacing w:after="0" w:line="360" w:lineRule="auto"/>
        <w:rPr>
          <w:sz w:val="24"/>
        </w:rPr>
      </w:pPr>
      <w:r w:rsidRPr="008D4B0D">
        <w:rPr>
          <w:rFonts w:asciiTheme="minorHAnsi" w:hAnsiTheme="minorHAnsi" w:cstheme="minorHAnsi"/>
          <w:sz w:val="24"/>
        </w:rPr>
        <w:t>Students read the entire main selection text independently.</w:t>
      </w:r>
    </w:p>
    <w:p w14:paraId="101095CB" w14:textId="77777777" w:rsidR="00266CA3" w:rsidRPr="008D4B0D" w:rsidRDefault="00081A99" w:rsidP="0022709F">
      <w:pPr>
        <w:pStyle w:val="ListParagraph"/>
        <w:numPr>
          <w:ilvl w:val="0"/>
          <w:numId w:val="12"/>
        </w:numPr>
        <w:spacing w:after="0" w:line="360" w:lineRule="auto"/>
        <w:rPr>
          <w:sz w:val="24"/>
        </w:rPr>
      </w:pPr>
      <w:r w:rsidRPr="008D4B0D">
        <w:rPr>
          <w:rFonts w:asciiTheme="minorHAnsi" w:hAnsiTheme="minorHAnsi" w:cstheme="minorHAnsi"/>
          <w:sz w:val="24"/>
        </w:rPr>
        <w:t>Teacher reads the main selection text aloud with students following along.</w:t>
      </w:r>
      <w:r w:rsidR="0022709F" w:rsidRPr="008D4B0D">
        <w:rPr>
          <w:rFonts w:asciiTheme="minorHAnsi" w:hAnsiTheme="minorHAnsi" w:cstheme="minorHAnsi"/>
          <w:sz w:val="24"/>
        </w:rPr>
        <w:t xml:space="preserve"> </w:t>
      </w:r>
      <w:r w:rsidRPr="008D4B0D">
        <w:rPr>
          <w:rFonts w:asciiTheme="minorHAnsi" w:hAnsiTheme="minorHAnsi" w:cstheme="minorHAnsi"/>
          <w:sz w:val="24"/>
        </w:rPr>
        <w:t xml:space="preserve">(Depending on how complex the text is and the amount of support needed by students, the teacher </w:t>
      </w:r>
      <w:r w:rsidR="00CA07EF" w:rsidRPr="008D4B0D">
        <w:rPr>
          <w:rFonts w:asciiTheme="minorHAnsi" w:hAnsiTheme="minorHAnsi" w:cstheme="minorHAnsi"/>
          <w:sz w:val="24"/>
        </w:rPr>
        <w:t>may choose to reverse</w:t>
      </w:r>
      <w:r w:rsidRPr="008D4B0D">
        <w:rPr>
          <w:rFonts w:asciiTheme="minorHAnsi" w:hAnsiTheme="minorHAnsi" w:cstheme="minorHAnsi"/>
          <w:sz w:val="24"/>
        </w:rPr>
        <w:t xml:space="preserve"> the order of steps 1 and 2.)</w:t>
      </w:r>
    </w:p>
    <w:p w14:paraId="674F4072" w14:textId="77777777" w:rsidR="00081A99" w:rsidRPr="008D4B0D" w:rsidRDefault="00081A99" w:rsidP="00266CA3">
      <w:pPr>
        <w:pStyle w:val="ListParagraph"/>
        <w:numPr>
          <w:ilvl w:val="0"/>
          <w:numId w:val="12"/>
        </w:numPr>
        <w:spacing w:after="0" w:line="360" w:lineRule="auto"/>
        <w:rPr>
          <w:sz w:val="24"/>
        </w:rPr>
      </w:pPr>
      <w:r w:rsidRPr="008D4B0D">
        <w:rPr>
          <w:rFonts w:asciiTheme="minorHAnsi" w:hAnsiTheme="minorHAnsi" w:cstheme="minorHAnsi"/>
          <w:sz w:val="24"/>
        </w:rPr>
        <w:t>Students and teacher re-read the text while stopping to respond to</w:t>
      </w:r>
      <w:r w:rsidR="0095234C" w:rsidRPr="008D4B0D">
        <w:rPr>
          <w:rFonts w:asciiTheme="minorHAnsi" w:hAnsiTheme="minorHAnsi" w:cstheme="minorHAnsi"/>
          <w:sz w:val="24"/>
        </w:rPr>
        <w:t xml:space="preserve"> and discuss</w:t>
      </w:r>
      <w:r w:rsidRPr="008D4B0D">
        <w:rPr>
          <w:rFonts w:asciiTheme="minorHAnsi" w:hAnsiTheme="minorHAnsi" w:cstheme="minorHAnsi"/>
          <w:sz w:val="24"/>
        </w:rPr>
        <w:t xml:space="preserve"> </w:t>
      </w:r>
      <w:r w:rsidR="0095234C" w:rsidRPr="008D4B0D">
        <w:rPr>
          <w:rFonts w:asciiTheme="minorHAnsi" w:hAnsiTheme="minorHAnsi" w:cstheme="minorHAnsi"/>
          <w:sz w:val="24"/>
        </w:rPr>
        <w:t xml:space="preserve">the </w:t>
      </w:r>
      <w:r w:rsidRPr="008D4B0D">
        <w:rPr>
          <w:rFonts w:asciiTheme="minorHAnsi" w:hAnsiTheme="minorHAnsi" w:cstheme="minorHAnsi"/>
          <w:sz w:val="24"/>
        </w:rPr>
        <w:t>questions and returning to the text.  A variety of methods can be used to structure the reading</w:t>
      </w:r>
      <w:r w:rsidR="0095234C" w:rsidRPr="008D4B0D">
        <w:rPr>
          <w:rFonts w:asciiTheme="minorHAnsi" w:hAnsiTheme="minorHAnsi" w:cstheme="minorHAnsi"/>
          <w:sz w:val="24"/>
        </w:rPr>
        <w:t xml:space="preserve"> and discussion</w:t>
      </w:r>
      <w:r w:rsidRPr="008D4B0D">
        <w:rPr>
          <w:rFonts w:asciiTheme="minorHAnsi" w:hAnsiTheme="minorHAnsi" w:cstheme="minorHAnsi"/>
          <w:sz w:val="24"/>
        </w:rPr>
        <w:t xml:space="preserve"> (i.e.:  whole class discussion, think-pair-share, independent written response, group work, etc.)</w:t>
      </w:r>
    </w:p>
    <w:p w14:paraId="66683BFD" w14:textId="77777777" w:rsidR="001F1840" w:rsidRDefault="001F1840" w:rsidP="00320A5A">
      <w:pPr>
        <w:spacing w:after="0" w:line="360" w:lineRule="auto"/>
        <w:rPr>
          <w:rFonts w:asciiTheme="minorHAnsi" w:hAnsiTheme="minorHAnsi" w:cstheme="minorHAnsi"/>
          <w:sz w:val="24"/>
          <w:szCs w:val="24"/>
        </w:rPr>
      </w:pPr>
    </w:p>
    <w:p w14:paraId="47D24C4D" w14:textId="77777777" w:rsidR="00AF6459" w:rsidRPr="007C5C7E" w:rsidRDefault="004D3BFD" w:rsidP="001034D9">
      <w:pPr>
        <w:spacing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Text Dependent </w:t>
      </w:r>
      <w:r w:rsidR="00172736" w:rsidRPr="007C5C7E">
        <w:rPr>
          <w:rFonts w:asciiTheme="minorHAnsi" w:hAnsiTheme="minorHAnsi" w:cstheme="minorHAnsi"/>
          <w:sz w:val="32"/>
          <w:szCs w:val="32"/>
          <w:u w:val="single"/>
        </w:rPr>
        <w:t>Questions</w:t>
      </w:r>
    </w:p>
    <w:tbl>
      <w:tblPr>
        <w:tblStyle w:val="TableGrid1"/>
        <w:tblW w:w="0" w:type="auto"/>
        <w:tblLook w:val="04A0" w:firstRow="1" w:lastRow="0" w:firstColumn="1" w:lastColumn="0" w:noHBand="0" w:noVBand="1"/>
      </w:tblPr>
      <w:tblGrid>
        <w:gridCol w:w="6411"/>
        <w:gridCol w:w="6411"/>
      </w:tblGrid>
      <w:tr w:rsidR="00CD6B7F" w:rsidRPr="00EA1E4A" w14:paraId="2DD50E7F" w14:textId="77777777">
        <w:trPr>
          <w:trHeight w:val="156"/>
        </w:trPr>
        <w:tc>
          <w:tcPr>
            <w:tcW w:w="6411" w:type="dxa"/>
          </w:tcPr>
          <w:p w14:paraId="69C5F552" w14:textId="77777777" w:rsidR="00CD6B7F" w:rsidRPr="00EA1E4A" w:rsidRDefault="00CD6B7F" w:rsidP="00EA1E4A">
            <w:pPr>
              <w:spacing w:after="0" w:line="240" w:lineRule="auto"/>
              <w:contextualSpacing/>
              <w:rPr>
                <w:b/>
                <w:sz w:val="24"/>
                <w:szCs w:val="24"/>
              </w:rPr>
            </w:pPr>
            <w:r w:rsidRPr="00EA1E4A">
              <w:rPr>
                <w:b/>
                <w:sz w:val="24"/>
                <w:szCs w:val="24"/>
              </w:rPr>
              <w:t>Text Dependent Questions</w:t>
            </w:r>
          </w:p>
        </w:tc>
        <w:tc>
          <w:tcPr>
            <w:tcW w:w="6411" w:type="dxa"/>
          </w:tcPr>
          <w:p w14:paraId="6A613256" w14:textId="77777777" w:rsidR="00CD6B7F" w:rsidRPr="00EA1E4A" w:rsidRDefault="00CD6B7F" w:rsidP="00EA1E4A">
            <w:pPr>
              <w:spacing w:after="0" w:line="240" w:lineRule="auto"/>
              <w:contextualSpacing/>
              <w:rPr>
                <w:b/>
                <w:sz w:val="24"/>
                <w:szCs w:val="24"/>
              </w:rPr>
            </w:pPr>
            <w:r w:rsidRPr="00EA1E4A">
              <w:rPr>
                <w:b/>
                <w:sz w:val="24"/>
                <w:szCs w:val="24"/>
              </w:rPr>
              <w:t>Answers</w:t>
            </w:r>
          </w:p>
        </w:tc>
      </w:tr>
      <w:tr w:rsidR="00CD6B7F" w:rsidRPr="00EA1E4A" w14:paraId="37B8EDEF" w14:textId="77777777">
        <w:trPr>
          <w:trHeight w:val="156"/>
        </w:trPr>
        <w:tc>
          <w:tcPr>
            <w:tcW w:w="6411" w:type="dxa"/>
          </w:tcPr>
          <w:p w14:paraId="6199DE46" w14:textId="77777777" w:rsidR="00EA1E4A" w:rsidRPr="00EA1E4A" w:rsidRDefault="00EA1E4A" w:rsidP="00EA1E4A">
            <w:pPr>
              <w:spacing w:after="0" w:line="240" w:lineRule="auto"/>
              <w:contextualSpacing/>
              <w:rPr>
                <w:sz w:val="24"/>
              </w:rPr>
            </w:pPr>
            <w:r w:rsidRPr="00EA1E4A">
              <w:rPr>
                <w:sz w:val="24"/>
              </w:rPr>
              <w:t>Page 70</w:t>
            </w:r>
          </w:p>
          <w:p w14:paraId="66F10FD9" w14:textId="77777777" w:rsidR="00CD6B7F" w:rsidRPr="00EA1E4A" w:rsidRDefault="00EA1E4A" w:rsidP="00EA1E4A">
            <w:pPr>
              <w:spacing w:after="0" w:line="240" w:lineRule="auto"/>
              <w:contextualSpacing/>
              <w:rPr>
                <w:sz w:val="24"/>
                <w:szCs w:val="24"/>
              </w:rPr>
            </w:pPr>
            <w:r w:rsidRPr="00EA1E4A">
              <w:rPr>
                <w:sz w:val="24"/>
              </w:rPr>
              <w:t>What language tells us that Alexander is the narrator? Use evidence from the text to support your answer.</w:t>
            </w:r>
          </w:p>
        </w:tc>
        <w:tc>
          <w:tcPr>
            <w:tcW w:w="6411" w:type="dxa"/>
          </w:tcPr>
          <w:p w14:paraId="48F9F1AA" w14:textId="77777777" w:rsidR="00753B01" w:rsidRPr="00EA1E4A" w:rsidRDefault="00EA1E4A" w:rsidP="00EA1E4A">
            <w:pPr>
              <w:spacing w:after="0" w:line="240" w:lineRule="auto"/>
              <w:contextualSpacing/>
              <w:rPr>
                <w:sz w:val="24"/>
                <w:szCs w:val="24"/>
              </w:rPr>
            </w:pPr>
            <w:r w:rsidRPr="00EA1E4A">
              <w:rPr>
                <w:sz w:val="24"/>
              </w:rPr>
              <w:t>The narrator introduces Anthony and Nicolas as his brothers (“It isn’t fair that my brother Anthony has …”, “It isn’t fair that my brother Nicholas has …”). Alexander also uses the contraction I’ve when referring to his thoughts (“It isn’t fair because what I’ve got is … bus tokens”).</w:t>
            </w:r>
          </w:p>
        </w:tc>
      </w:tr>
      <w:tr w:rsidR="00CD6B7F" w:rsidRPr="00EA1E4A" w14:paraId="108CC413" w14:textId="77777777">
        <w:trPr>
          <w:trHeight w:val="156"/>
        </w:trPr>
        <w:tc>
          <w:tcPr>
            <w:tcW w:w="6411" w:type="dxa"/>
          </w:tcPr>
          <w:p w14:paraId="4C8CC83C" w14:textId="77777777" w:rsidR="00EA1E4A" w:rsidRPr="00EA1E4A" w:rsidRDefault="00EA1E4A" w:rsidP="00EA1E4A">
            <w:pPr>
              <w:spacing w:after="0" w:line="240" w:lineRule="auto"/>
              <w:contextualSpacing/>
              <w:rPr>
                <w:sz w:val="24"/>
              </w:rPr>
            </w:pPr>
            <w:r w:rsidRPr="00EA1E4A">
              <w:rPr>
                <w:sz w:val="24"/>
              </w:rPr>
              <w:t>Page 70</w:t>
            </w:r>
          </w:p>
          <w:p w14:paraId="4FEA7A8A" w14:textId="77777777" w:rsidR="00EA1E4A" w:rsidRPr="00EA1E4A" w:rsidRDefault="00EA1E4A" w:rsidP="00EA1E4A">
            <w:pPr>
              <w:spacing w:after="0" w:line="240" w:lineRule="auto"/>
              <w:contextualSpacing/>
              <w:rPr>
                <w:sz w:val="24"/>
              </w:rPr>
            </w:pPr>
            <w:r w:rsidRPr="00EA1E4A">
              <w:rPr>
                <w:sz w:val="24"/>
              </w:rPr>
              <w:t>Alexander uses the word fair to express his thoughts. What does the word fair mean to Alexander in this story? How do you know?</w:t>
            </w:r>
          </w:p>
          <w:p w14:paraId="716BEAAE" w14:textId="77777777" w:rsidR="00CD6B7F" w:rsidRPr="00EA1E4A" w:rsidRDefault="00CD6B7F" w:rsidP="00EA1E4A">
            <w:pPr>
              <w:spacing w:after="0" w:line="240" w:lineRule="auto"/>
              <w:contextualSpacing/>
              <w:rPr>
                <w:sz w:val="24"/>
                <w:szCs w:val="24"/>
              </w:rPr>
            </w:pPr>
          </w:p>
        </w:tc>
        <w:tc>
          <w:tcPr>
            <w:tcW w:w="6411" w:type="dxa"/>
          </w:tcPr>
          <w:p w14:paraId="5416FA4A" w14:textId="77777777" w:rsidR="0051149E" w:rsidRPr="00EA1E4A" w:rsidRDefault="00EA1E4A" w:rsidP="00EA1E4A">
            <w:pPr>
              <w:spacing w:after="0" w:line="240" w:lineRule="auto"/>
              <w:contextualSpacing/>
              <w:rPr>
                <w:sz w:val="24"/>
                <w:szCs w:val="24"/>
              </w:rPr>
            </w:pPr>
            <w:r w:rsidRPr="00EA1E4A">
              <w:rPr>
                <w:sz w:val="24"/>
              </w:rPr>
              <w:t xml:space="preserve">In this story, Alexander thinks the word fair means same or equal. He says, “It isn’t fair that my brother Anthony has two dollars and three quarters and one dime and seven nickels and eighteen pennies. It isn’t fair that my brother Nicholas has one dollar and two quarters and five dimes and five nickels and </w:t>
            </w:r>
            <w:r w:rsidRPr="00EA1E4A">
              <w:rPr>
                <w:sz w:val="24"/>
              </w:rPr>
              <w:lastRenderedPageBreak/>
              <w:t xml:space="preserve">thirteen pennies. It isn’t fair because what I’ve got is … bus tokens”). This implies that Alexander thinks that he should also have money like his brothers. </w:t>
            </w:r>
          </w:p>
        </w:tc>
      </w:tr>
      <w:tr w:rsidR="00CD6B7F" w:rsidRPr="00EA1E4A" w14:paraId="4886F261" w14:textId="77777777">
        <w:trPr>
          <w:trHeight w:val="156"/>
        </w:trPr>
        <w:tc>
          <w:tcPr>
            <w:tcW w:w="6411" w:type="dxa"/>
          </w:tcPr>
          <w:p w14:paraId="034AC28E" w14:textId="77777777" w:rsidR="00EA1E4A" w:rsidRPr="00EA1E4A" w:rsidRDefault="00EA1E4A" w:rsidP="00EA1E4A">
            <w:pPr>
              <w:spacing w:after="0" w:line="240" w:lineRule="auto"/>
              <w:contextualSpacing/>
              <w:rPr>
                <w:sz w:val="24"/>
              </w:rPr>
            </w:pPr>
            <w:r w:rsidRPr="00EA1E4A">
              <w:rPr>
                <w:sz w:val="24"/>
              </w:rPr>
              <w:lastRenderedPageBreak/>
              <w:t>Page 70</w:t>
            </w:r>
          </w:p>
          <w:p w14:paraId="66167728" w14:textId="77777777" w:rsidR="00177848" w:rsidRPr="00EA1E4A" w:rsidRDefault="00EA1E4A" w:rsidP="00EA1E4A">
            <w:pPr>
              <w:spacing w:after="0" w:line="240" w:lineRule="auto"/>
              <w:contextualSpacing/>
              <w:rPr>
                <w:sz w:val="24"/>
                <w:szCs w:val="24"/>
              </w:rPr>
            </w:pPr>
            <w:r w:rsidRPr="00EA1E4A">
              <w:rPr>
                <w:sz w:val="24"/>
              </w:rPr>
              <w:t>What does the author tell us about Alexander’s brothers and how they manage their money?</w:t>
            </w:r>
          </w:p>
        </w:tc>
        <w:tc>
          <w:tcPr>
            <w:tcW w:w="6411" w:type="dxa"/>
          </w:tcPr>
          <w:p w14:paraId="06E634DF" w14:textId="77777777" w:rsidR="0051149E" w:rsidRPr="00EA1E4A" w:rsidRDefault="00EA1E4A" w:rsidP="00EA1E4A">
            <w:pPr>
              <w:spacing w:after="0" w:line="240" w:lineRule="auto"/>
              <w:contextualSpacing/>
              <w:rPr>
                <w:sz w:val="24"/>
                <w:szCs w:val="24"/>
              </w:rPr>
            </w:pPr>
            <w:r w:rsidRPr="00EA1E4A">
              <w:rPr>
                <w:sz w:val="24"/>
              </w:rPr>
              <w:t xml:space="preserve">Considering the variety of currency (i.e., dollars, nickels, pennies), students should recognize that Anthony and Nicholas are able to save their money over a long period of time. </w:t>
            </w:r>
          </w:p>
        </w:tc>
      </w:tr>
      <w:tr w:rsidR="00CD6B7F" w:rsidRPr="00EA1E4A" w14:paraId="6834A0CF" w14:textId="77777777">
        <w:trPr>
          <w:trHeight w:val="156"/>
        </w:trPr>
        <w:tc>
          <w:tcPr>
            <w:tcW w:w="6411" w:type="dxa"/>
          </w:tcPr>
          <w:p w14:paraId="7C0D42E2" w14:textId="77777777" w:rsidR="00EA1E4A" w:rsidRPr="00EA1E4A" w:rsidRDefault="00EA1E4A" w:rsidP="00EA1E4A">
            <w:pPr>
              <w:spacing w:after="0" w:line="240" w:lineRule="auto"/>
              <w:contextualSpacing/>
              <w:rPr>
                <w:sz w:val="24"/>
              </w:rPr>
            </w:pPr>
            <w:r w:rsidRPr="00EA1E4A">
              <w:rPr>
                <w:sz w:val="24"/>
              </w:rPr>
              <w:t>Page 70</w:t>
            </w:r>
          </w:p>
          <w:p w14:paraId="23CBDB87" w14:textId="77777777" w:rsidR="00EA1E4A" w:rsidRDefault="00EA1E4A" w:rsidP="00EA1E4A">
            <w:pPr>
              <w:spacing w:after="0" w:line="240" w:lineRule="auto"/>
              <w:contextualSpacing/>
              <w:rPr>
                <w:sz w:val="24"/>
              </w:rPr>
            </w:pPr>
            <w:r w:rsidRPr="00EA1E4A">
              <w:rPr>
                <w:sz w:val="24"/>
              </w:rPr>
              <w:t xml:space="preserve">What did you learn about Alexander when he says, “And even when I’m very rich, I know that pretty soon what I’ll have is … bus tokens”? </w:t>
            </w:r>
          </w:p>
          <w:p w14:paraId="5EB19498" w14:textId="77777777" w:rsidR="00EA1E4A" w:rsidRPr="00EA1E4A" w:rsidRDefault="00EA1E4A" w:rsidP="00EA1E4A">
            <w:pPr>
              <w:spacing w:after="0" w:line="240" w:lineRule="auto"/>
              <w:contextualSpacing/>
              <w:rPr>
                <w:sz w:val="24"/>
              </w:rPr>
            </w:pPr>
          </w:p>
          <w:p w14:paraId="5D9E8128" w14:textId="77777777" w:rsidR="00EA1E4A" w:rsidRPr="00EA1E4A" w:rsidRDefault="00EA1E4A" w:rsidP="00EA1E4A">
            <w:pPr>
              <w:spacing w:after="0" w:line="240" w:lineRule="auto"/>
              <w:contextualSpacing/>
              <w:rPr>
                <w:sz w:val="24"/>
                <w:szCs w:val="24"/>
              </w:rPr>
            </w:pPr>
            <w:r w:rsidRPr="00EA1E4A">
              <w:rPr>
                <w:sz w:val="24"/>
                <w:szCs w:val="24"/>
              </w:rPr>
              <w:t>Why is he able to save the bus tokens?</w:t>
            </w:r>
          </w:p>
          <w:p w14:paraId="24CDB1A0" w14:textId="77777777" w:rsidR="00177848" w:rsidRPr="00EA1E4A" w:rsidRDefault="00177848" w:rsidP="00EA1E4A">
            <w:pPr>
              <w:spacing w:after="0" w:line="240" w:lineRule="auto"/>
              <w:contextualSpacing/>
              <w:rPr>
                <w:sz w:val="24"/>
                <w:szCs w:val="24"/>
              </w:rPr>
            </w:pPr>
          </w:p>
        </w:tc>
        <w:tc>
          <w:tcPr>
            <w:tcW w:w="6411" w:type="dxa"/>
          </w:tcPr>
          <w:p w14:paraId="022415A7" w14:textId="77777777" w:rsidR="00EA1E4A" w:rsidRPr="00EA1E4A" w:rsidRDefault="00EA1E4A" w:rsidP="00EA1E4A">
            <w:pPr>
              <w:spacing w:after="0" w:line="240" w:lineRule="auto"/>
              <w:contextualSpacing/>
              <w:rPr>
                <w:sz w:val="24"/>
              </w:rPr>
            </w:pPr>
            <w:r w:rsidRPr="00EA1E4A">
              <w:rPr>
                <w:sz w:val="24"/>
              </w:rPr>
              <w:t xml:space="preserve">Student responses should convey an understanding that even when Alexander has money, he is unable to do the hard work required to save over time. The tone of his language expresses a level of disappointment in his ability to overcome this challenge. He also tells us that shortly after he receives money and considers himself rich, the money will be gone and he will only have bus tokens left. </w:t>
            </w:r>
          </w:p>
          <w:p w14:paraId="3D5F68EE" w14:textId="77777777" w:rsidR="00EA1E4A" w:rsidRPr="00EA1E4A" w:rsidRDefault="00EA1E4A" w:rsidP="00EA1E4A">
            <w:pPr>
              <w:spacing w:after="0" w:line="240" w:lineRule="auto"/>
              <w:contextualSpacing/>
              <w:rPr>
                <w:sz w:val="24"/>
              </w:rPr>
            </w:pPr>
          </w:p>
          <w:p w14:paraId="10495453" w14:textId="77777777" w:rsidR="0051149E" w:rsidRPr="00EA1E4A" w:rsidRDefault="00EA1E4A" w:rsidP="00EA1E4A">
            <w:pPr>
              <w:spacing w:after="0" w:line="240" w:lineRule="auto"/>
              <w:contextualSpacing/>
              <w:rPr>
                <w:sz w:val="24"/>
                <w:szCs w:val="24"/>
              </w:rPr>
            </w:pPr>
            <w:r w:rsidRPr="00EA1E4A">
              <w:rPr>
                <w:sz w:val="24"/>
              </w:rPr>
              <w:t>Be prepared to tell the students that bus tokens can only be used to ride public buses. You cannot purchase candy in a store or use them to pay for lunch.</w:t>
            </w:r>
          </w:p>
        </w:tc>
      </w:tr>
      <w:tr w:rsidR="00CD6B7F" w:rsidRPr="00EA1E4A" w14:paraId="6436618F" w14:textId="77777777">
        <w:trPr>
          <w:trHeight w:val="156"/>
        </w:trPr>
        <w:tc>
          <w:tcPr>
            <w:tcW w:w="6411" w:type="dxa"/>
          </w:tcPr>
          <w:p w14:paraId="460A08EE" w14:textId="77777777" w:rsidR="00EA1E4A" w:rsidRPr="00EA1E4A" w:rsidRDefault="00EA1E4A" w:rsidP="00EA1E4A">
            <w:pPr>
              <w:spacing w:after="0" w:line="240" w:lineRule="auto"/>
              <w:contextualSpacing/>
              <w:rPr>
                <w:sz w:val="24"/>
              </w:rPr>
            </w:pPr>
            <w:r w:rsidRPr="00EA1E4A">
              <w:rPr>
                <w:sz w:val="24"/>
              </w:rPr>
              <w:t>Page 71</w:t>
            </w:r>
          </w:p>
          <w:p w14:paraId="0A05633D" w14:textId="77777777" w:rsidR="00177848" w:rsidRPr="00EA1E4A" w:rsidRDefault="00EA1E4A" w:rsidP="00EA1E4A">
            <w:pPr>
              <w:spacing w:after="0" w:line="240" w:lineRule="auto"/>
              <w:contextualSpacing/>
              <w:rPr>
                <w:sz w:val="24"/>
                <w:szCs w:val="24"/>
              </w:rPr>
            </w:pPr>
            <w:r w:rsidRPr="00EA1E4A">
              <w:rPr>
                <w:sz w:val="24"/>
              </w:rPr>
              <w:t xml:space="preserve">According to Alexander, he was rich last Sunday. What happened last Sunday to make him think that he was rich?  </w:t>
            </w:r>
          </w:p>
        </w:tc>
        <w:tc>
          <w:tcPr>
            <w:tcW w:w="6411" w:type="dxa"/>
          </w:tcPr>
          <w:p w14:paraId="0BBCC74C" w14:textId="77777777" w:rsidR="00697302" w:rsidRPr="00EA1E4A" w:rsidRDefault="00EA1E4A" w:rsidP="00EA1E4A">
            <w:pPr>
              <w:spacing w:after="0" w:line="240" w:lineRule="auto"/>
              <w:contextualSpacing/>
              <w:rPr>
                <w:sz w:val="24"/>
                <w:szCs w:val="24"/>
              </w:rPr>
            </w:pPr>
            <w:r w:rsidRPr="00EA1E4A">
              <w:rPr>
                <w:sz w:val="24"/>
              </w:rPr>
              <w:t>Students should mention that Alexander’s grandparents gave him one dollar last Sunday and now he only has bus tokens left.</w:t>
            </w:r>
          </w:p>
        </w:tc>
      </w:tr>
      <w:tr w:rsidR="00CD6B7F" w:rsidRPr="00EA1E4A" w14:paraId="59E51707" w14:textId="77777777">
        <w:trPr>
          <w:trHeight w:val="881"/>
        </w:trPr>
        <w:tc>
          <w:tcPr>
            <w:tcW w:w="6411" w:type="dxa"/>
          </w:tcPr>
          <w:p w14:paraId="15499892" w14:textId="77777777" w:rsidR="00EA1E4A" w:rsidRPr="00EA1E4A" w:rsidRDefault="00EA1E4A" w:rsidP="00EA1E4A">
            <w:pPr>
              <w:spacing w:after="0" w:line="240" w:lineRule="auto"/>
              <w:contextualSpacing/>
              <w:rPr>
                <w:sz w:val="24"/>
              </w:rPr>
            </w:pPr>
            <w:r w:rsidRPr="00EA1E4A">
              <w:rPr>
                <w:sz w:val="24"/>
              </w:rPr>
              <w:t>Pages 72-73</w:t>
            </w:r>
          </w:p>
          <w:p w14:paraId="436EE8EA" w14:textId="77777777" w:rsidR="00EA1E4A" w:rsidRPr="00EA1E4A" w:rsidRDefault="00EA1E4A" w:rsidP="00EA1E4A">
            <w:pPr>
              <w:spacing w:after="0" w:line="240" w:lineRule="auto"/>
              <w:contextualSpacing/>
              <w:rPr>
                <w:sz w:val="24"/>
              </w:rPr>
            </w:pPr>
            <w:r w:rsidRPr="00EA1E4A">
              <w:rPr>
                <w:sz w:val="24"/>
              </w:rPr>
              <w:t>What suggestions did Alexander’s family make about how he should manage his money? Use evidence from the text to support your answer.</w:t>
            </w:r>
          </w:p>
          <w:p w14:paraId="10EA249D" w14:textId="77777777" w:rsidR="00CD6B7F" w:rsidRPr="00EA1E4A" w:rsidRDefault="00CD6B7F" w:rsidP="00EA1E4A">
            <w:pPr>
              <w:spacing w:after="0" w:line="240" w:lineRule="auto"/>
              <w:contextualSpacing/>
              <w:rPr>
                <w:sz w:val="24"/>
                <w:szCs w:val="24"/>
              </w:rPr>
            </w:pPr>
          </w:p>
        </w:tc>
        <w:tc>
          <w:tcPr>
            <w:tcW w:w="6411" w:type="dxa"/>
          </w:tcPr>
          <w:p w14:paraId="018B5914" w14:textId="77777777" w:rsidR="00CD6B7F" w:rsidRPr="00EA1E4A" w:rsidRDefault="00EA1E4A" w:rsidP="00EA1E4A">
            <w:pPr>
              <w:spacing w:after="0" w:line="240" w:lineRule="auto"/>
              <w:contextualSpacing/>
              <w:rPr>
                <w:sz w:val="24"/>
              </w:rPr>
            </w:pPr>
            <w:r w:rsidRPr="00EA1E4A">
              <w:rPr>
                <w:sz w:val="24"/>
              </w:rPr>
              <w:t>Students should provide evidence from the text indicating that Alexander’s father suggested he save the money for college. His brothers taunted him with suggestions like getting a new face and burying the money in the garden to grow a dollar tree. Alexander’s mom encouraged him to save his money for the walkie-talkie he truly wants.</w:t>
            </w:r>
          </w:p>
        </w:tc>
      </w:tr>
      <w:tr w:rsidR="00CD6B7F" w:rsidRPr="00EA1E4A" w14:paraId="71D487E3" w14:textId="77777777">
        <w:trPr>
          <w:trHeight w:val="958"/>
        </w:trPr>
        <w:tc>
          <w:tcPr>
            <w:tcW w:w="6411" w:type="dxa"/>
          </w:tcPr>
          <w:p w14:paraId="44B13B50" w14:textId="77777777" w:rsidR="00CD6B7F" w:rsidRPr="00EA1E4A" w:rsidRDefault="00EA1E4A" w:rsidP="00EA1E4A">
            <w:pPr>
              <w:spacing w:after="0" w:line="240" w:lineRule="auto"/>
              <w:contextualSpacing/>
              <w:rPr>
                <w:sz w:val="24"/>
                <w:szCs w:val="24"/>
              </w:rPr>
            </w:pPr>
            <w:r w:rsidRPr="00EA1E4A">
              <w:rPr>
                <w:sz w:val="24"/>
              </w:rPr>
              <w:t>TURN AND TALK: What did Alexander buy first? Based on what you know about Alexander’s goal for his money, is this a good or poor decision? Use details from the text to support your ideas.</w:t>
            </w:r>
          </w:p>
        </w:tc>
        <w:tc>
          <w:tcPr>
            <w:tcW w:w="6411" w:type="dxa"/>
          </w:tcPr>
          <w:p w14:paraId="5E3D5436" w14:textId="77777777" w:rsidR="00CD6B7F" w:rsidRPr="00EA1E4A" w:rsidRDefault="00EA1E4A" w:rsidP="00EA1E4A">
            <w:pPr>
              <w:spacing w:after="0" w:line="240" w:lineRule="auto"/>
              <w:contextualSpacing/>
              <w:rPr>
                <w:sz w:val="24"/>
                <w:szCs w:val="24"/>
              </w:rPr>
            </w:pPr>
            <w:r w:rsidRPr="00EA1E4A">
              <w:rPr>
                <w:sz w:val="24"/>
              </w:rPr>
              <w:t xml:space="preserve">Students should mention that Alexander bought fifteen cents worth of bubble gum. Students should conclude that buying bubble gum is a poor decision because Alexander really wants to save enough money to buy a walkie-talkie. Also, gum can’t be kept forever. This decision makes it harder for him to </w:t>
            </w:r>
            <w:r w:rsidRPr="00EA1E4A">
              <w:rPr>
                <w:sz w:val="24"/>
              </w:rPr>
              <w:lastRenderedPageBreak/>
              <w:t xml:space="preserve">accomplish his goal. </w:t>
            </w:r>
          </w:p>
        </w:tc>
      </w:tr>
      <w:tr w:rsidR="00CD6B7F" w:rsidRPr="00EA1E4A" w14:paraId="63D39564" w14:textId="77777777">
        <w:trPr>
          <w:trHeight w:val="1588"/>
        </w:trPr>
        <w:tc>
          <w:tcPr>
            <w:tcW w:w="6411" w:type="dxa"/>
          </w:tcPr>
          <w:p w14:paraId="016DFB5E" w14:textId="77777777" w:rsidR="00EA1E4A" w:rsidRPr="00EA1E4A" w:rsidRDefault="00EA1E4A" w:rsidP="00EA1E4A">
            <w:pPr>
              <w:spacing w:after="0" w:line="240" w:lineRule="auto"/>
              <w:contextualSpacing/>
              <w:rPr>
                <w:sz w:val="24"/>
              </w:rPr>
            </w:pPr>
            <w:r w:rsidRPr="00EA1E4A">
              <w:rPr>
                <w:sz w:val="24"/>
              </w:rPr>
              <w:lastRenderedPageBreak/>
              <w:t>Reread pages 74 and 75. What does the author tell us about how Alexander uses his money?</w:t>
            </w:r>
          </w:p>
          <w:p w14:paraId="7350E7D6" w14:textId="77777777" w:rsidR="00CD6B7F" w:rsidRPr="00EA1E4A" w:rsidRDefault="00CD6B7F" w:rsidP="00EA1E4A">
            <w:pPr>
              <w:spacing w:after="0" w:line="240" w:lineRule="auto"/>
              <w:contextualSpacing/>
              <w:rPr>
                <w:sz w:val="24"/>
                <w:szCs w:val="24"/>
              </w:rPr>
            </w:pPr>
          </w:p>
        </w:tc>
        <w:tc>
          <w:tcPr>
            <w:tcW w:w="6411" w:type="dxa"/>
          </w:tcPr>
          <w:p w14:paraId="01DB00C5" w14:textId="77777777" w:rsidR="00EA1E4A" w:rsidRPr="00EA1E4A" w:rsidRDefault="00EA1E4A" w:rsidP="00EA1E4A">
            <w:pPr>
              <w:spacing w:after="0" w:line="240" w:lineRule="auto"/>
              <w:contextualSpacing/>
              <w:rPr>
                <w:sz w:val="24"/>
              </w:rPr>
            </w:pPr>
            <w:r w:rsidRPr="00EA1E4A">
              <w:rPr>
                <w:sz w:val="24"/>
              </w:rPr>
              <w:t>Alexander uses fifteen cents to pay for bets he made with his brothers and mother. Then he uses twelve cents to rent Eddie’s snake for an hour.</w:t>
            </w:r>
          </w:p>
          <w:p w14:paraId="49B94687" w14:textId="77777777" w:rsidR="00F82D47" w:rsidRPr="00EA1E4A" w:rsidRDefault="00F82D47" w:rsidP="00EA1E4A">
            <w:pPr>
              <w:spacing w:after="0" w:line="240" w:lineRule="auto"/>
              <w:contextualSpacing/>
              <w:rPr>
                <w:sz w:val="24"/>
                <w:szCs w:val="24"/>
              </w:rPr>
            </w:pPr>
          </w:p>
        </w:tc>
      </w:tr>
      <w:tr w:rsidR="0022709F" w:rsidRPr="00EA1E4A" w14:paraId="109F119A" w14:textId="77777777">
        <w:trPr>
          <w:trHeight w:val="1588"/>
        </w:trPr>
        <w:tc>
          <w:tcPr>
            <w:tcW w:w="6411" w:type="dxa"/>
          </w:tcPr>
          <w:p w14:paraId="471700D5" w14:textId="77777777" w:rsidR="00EA1E4A" w:rsidRPr="00EA1E4A" w:rsidRDefault="00EA1E4A" w:rsidP="00EA1E4A">
            <w:pPr>
              <w:spacing w:after="0" w:line="240" w:lineRule="auto"/>
              <w:contextualSpacing/>
              <w:rPr>
                <w:sz w:val="24"/>
              </w:rPr>
            </w:pPr>
            <w:r w:rsidRPr="00EA1E4A">
              <w:rPr>
                <w:sz w:val="24"/>
              </w:rPr>
              <w:t>Page 76</w:t>
            </w:r>
          </w:p>
          <w:p w14:paraId="5887CD9C" w14:textId="77777777" w:rsidR="0022709F" w:rsidRPr="00EA1E4A" w:rsidRDefault="00EA1E4A" w:rsidP="00EA1E4A">
            <w:pPr>
              <w:spacing w:after="0" w:line="240" w:lineRule="auto"/>
              <w:contextualSpacing/>
              <w:rPr>
                <w:sz w:val="24"/>
                <w:szCs w:val="24"/>
              </w:rPr>
            </w:pPr>
            <w:r w:rsidRPr="00EA1E4A">
              <w:rPr>
                <w:sz w:val="24"/>
              </w:rPr>
              <w:t>Why did Alexander repeat the phrase “good-bye __ cents”?</w:t>
            </w:r>
          </w:p>
        </w:tc>
        <w:tc>
          <w:tcPr>
            <w:tcW w:w="6411" w:type="dxa"/>
          </w:tcPr>
          <w:p w14:paraId="6CE7B887" w14:textId="77777777" w:rsidR="0022709F" w:rsidRPr="00EA1E4A" w:rsidRDefault="00EA1E4A" w:rsidP="00EA1E4A">
            <w:pPr>
              <w:spacing w:after="0" w:line="240" w:lineRule="auto"/>
              <w:contextualSpacing/>
              <w:rPr>
                <w:sz w:val="24"/>
              </w:rPr>
            </w:pPr>
            <w:r w:rsidRPr="00EA1E4A">
              <w:rPr>
                <w:sz w:val="24"/>
              </w:rPr>
              <w:t xml:space="preserve">The author may have repeated the phrase because it is funny or odd that Alexander is talking to money. It also reminds the reader that Alexander continues to spend his money regardless of his efforts to save for a walkie-talkie. </w:t>
            </w:r>
          </w:p>
        </w:tc>
      </w:tr>
      <w:tr w:rsidR="0022709F" w:rsidRPr="00EA1E4A" w14:paraId="13CB2C4B" w14:textId="77777777">
        <w:trPr>
          <w:trHeight w:val="1196"/>
        </w:trPr>
        <w:tc>
          <w:tcPr>
            <w:tcW w:w="6411" w:type="dxa"/>
          </w:tcPr>
          <w:p w14:paraId="4172EC7B" w14:textId="77777777" w:rsidR="00EA1E4A" w:rsidRPr="00EA1E4A" w:rsidRDefault="00EA1E4A" w:rsidP="00EA1E4A">
            <w:pPr>
              <w:spacing w:after="0" w:line="240" w:lineRule="auto"/>
              <w:contextualSpacing/>
              <w:rPr>
                <w:sz w:val="24"/>
              </w:rPr>
            </w:pPr>
            <w:r w:rsidRPr="00EA1E4A">
              <w:rPr>
                <w:sz w:val="24"/>
              </w:rPr>
              <w:t>Page 76</w:t>
            </w:r>
          </w:p>
          <w:p w14:paraId="70E6F29D" w14:textId="77777777" w:rsidR="0022709F" w:rsidRPr="00EA1E4A" w:rsidRDefault="00EA1E4A" w:rsidP="00EA1E4A">
            <w:pPr>
              <w:spacing w:after="0" w:line="240" w:lineRule="auto"/>
              <w:contextualSpacing/>
              <w:rPr>
                <w:sz w:val="24"/>
              </w:rPr>
            </w:pPr>
            <w:r w:rsidRPr="00EA1E4A">
              <w:rPr>
                <w:sz w:val="24"/>
              </w:rPr>
              <w:t>Alexander tells us that his father fined him for saying certain words to his brothers. Using evidence from the text, what does fine (fined) mean in this story?</w:t>
            </w:r>
          </w:p>
        </w:tc>
        <w:tc>
          <w:tcPr>
            <w:tcW w:w="6411" w:type="dxa"/>
          </w:tcPr>
          <w:p w14:paraId="66F65942" w14:textId="77777777" w:rsidR="0022709F" w:rsidRPr="00EA1E4A" w:rsidRDefault="00EA1E4A" w:rsidP="00EA1E4A">
            <w:pPr>
              <w:spacing w:after="0" w:line="240" w:lineRule="auto"/>
              <w:contextualSpacing/>
              <w:rPr>
                <w:sz w:val="24"/>
              </w:rPr>
            </w:pPr>
            <w:r w:rsidRPr="00EA1E4A">
              <w:rPr>
                <w:sz w:val="24"/>
              </w:rPr>
              <w:t>In this story, the word fine means to pay a certain amount of money as a penalty or punishment. Alexander has to pay five cents to both of his brothers for saying unkind words.</w:t>
            </w:r>
          </w:p>
        </w:tc>
      </w:tr>
      <w:tr w:rsidR="0022709F" w:rsidRPr="00EA1E4A" w14:paraId="0F7566B3" w14:textId="77777777">
        <w:trPr>
          <w:trHeight w:val="881"/>
        </w:trPr>
        <w:tc>
          <w:tcPr>
            <w:tcW w:w="6411" w:type="dxa"/>
          </w:tcPr>
          <w:p w14:paraId="746F01A0" w14:textId="77777777" w:rsidR="0022709F" w:rsidRPr="00EA1E4A" w:rsidRDefault="00EA1E4A" w:rsidP="00EA1E4A">
            <w:pPr>
              <w:spacing w:after="0" w:line="240" w:lineRule="auto"/>
              <w:contextualSpacing/>
              <w:rPr>
                <w:sz w:val="24"/>
                <w:szCs w:val="24"/>
              </w:rPr>
            </w:pPr>
            <w:r w:rsidRPr="00EA1E4A">
              <w:rPr>
                <w:sz w:val="24"/>
              </w:rPr>
              <w:t>On page 76, Alexander says, “Good-bye eight cents, and the butter knife, and the scissors.” What did he mean by this?</w:t>
            </w:r>
          </w:p>
        </w:tc>
        <w:tc>
          <w:tcPr>
            <w:tcW w:w="6411" w:type="dxa"/>
          </w:tcPr>
          <w:p w14:paraId="619E42CC" w14:textId="77777777" w:rsidR="0022709F" w:rsidRPr="00EA1E4A" w:rsidRDefault="00EA1E4A" w:rsidP="00EA1E4A">
            <w:pPr>
              <w:spacing w:after="0" w:line="240" w:lineRule="auto"/>
              <w:contextualSpacing/>
              <w:rPr>
                <w:sz w:val="24"/>
              </w:rPr>
            </w:pPr>
            <w:r w:rsidRPr="00EA1E4A">
              <w:rPr>
                <w:sz w:val="24"/>
              </w:rPr>
              <w:t>Students should state that Alexander lost eight cents through a crack in the floorboards and in trying to retrieve the money, he broke both the butter knife and scissors.</w:t>
            </w:r>
          </w:p>
        </w:tc>
      </w:tr>
      <w:tr w:rsidR="0022709F" w:rsidRPr="00EA1E4A" w14:paraId="3D59B8C6" w14:textId="77777777">
        <w:trPr>
          <w:trHeight w:val="1588"/>
        </w:trPr>
        <w:tc>
          <w:tcPr>
            <w:tcW w:w="6411" w:type="dxa"/>
          </w:tcPr>
          <w:p w14:paraId="25F1ABA8" w14:textId="77777777" w:rsidR="00EA1E4A" w:rsidRPr="00EA1E4A" w:rsidRDefault="00EA1E4A" w:rsidP="00EA1E4A">
            <w:pPr>
              <w:spacing w:after="0" w:line="240" w:lineRule="auto"/>
              <w:contextualSpacing/>
              <w:rPr>
                <w:sz w:val="24"/>
              </w:rPr>
            </w:pPr>
            <w:r w:rsidRPr="00EA1E4A">
              <w:rPr>
                <w:sz w:val="24"/>
              </w:rPr>
              <w:t>What decisions did Alexander make on page 77?</w:t>
            </w:r>
          </w:p>
          <w:p w14:paraId="43532293" w14:textId="77777777" w:rsidR="0022709F" w:rsidRPr="00EA1E4A" w:rsidRDefault="0022709F" w:rsidP="00EA1E4A">
            <w:pPr>
              <w:spacing w:after="0" w:line="240" w:lineRule="auto"/>
              <w:contextualSpacing/>
              <w:rPr>
                <w:sz w:val="24"/>
                <w:szCs w:val="24"/>
              </w:rPr>
            </w:pPr>
          </w:p>
        </w:tc>
        <w:tc>
          <w:tcPr>
            <w:tcW w:w="6411" w:type="dxa"/>
          </w:tcPr>
          <w:p w14:paraId="6762335F" w14:textId="77777777" w:rsidR="0022709F" w:rsidRPr="00EA1E4A" w:rsidRDefault="00EA1E4A" w:rsidP="00EA1E4A">
            <w:pPr>
              <w:spacing w:after="0" w:line="240" w:lineRule="auto"/>
              <w:contextualSpacing/>
              <w:rPr>
                <w:sz w:val="24"/>
              </w:rPr>
            </w:pPr>
            <w:r w:rsidRPr="00EA1E4A">
              <w:rPr>
                <w:sz w:val="24"/>
              </w:rPr>
              <w:t xml:space="preserve">Students should state that Alexander decided to rescue a chocolate bar that belonged to Anthony. He had to pay eleven cents for that decision. Then his brother Nick preformed a magic trick that made four cents vanish in thin air. Alexander did not get his money back. </w:t>
            </w:r>
          </w:p>
        </w:tc>
      </w:tr>
      <w:tr w:rsidR="0022709F" w:rsidRPr="00EA1E4A" w14:paraId="45661259" w14:textId="77777777">
        <w:trPr>
          <w:trHeight w:val="1178"/>
        </w:trPr>
        <w:tc>
          <w:tcPr>
            <w:tcW w:w="6411" w:type="dxa"/>
          </w:tcPr>
          <w:p w14:paraId="36126809" w14:textId="77777777" w:rsidR="0022709F" w:rsidRPr="00EA1E4A" w:rsidRDefault="00EA1E4A" w:rsidP="00EA1E4A">
            <w:pPr>
              <w:spacing w:after="0" w:line="240" w:lineRule="auto"/>
              <w:contextualSpacing/>
              <w:rPr>
                <w:sz w:val="24"/>
              </w:rPr>
            </w:pPr>
            <w:r w:rsidRPr="00EA1E4A">
              <w:rPr>
                <w:sz w:val="24"/>
              </w:rPr>
              <w:t>On page 78, what did Nick mean when he said Alexander should be locked in a cage.  Use this phrase and the illustrations to describe Alexander’s feelings and behavior at this time?</w:t>
            </w:r>
          </w:p>
        </w:tc>
        <w:tc>
          <w:tcPr>
            <w:tcW w:w="6411" w:type="dxa"/>
          </w:tcPr>
          <w:p w14:paraId="7B2DEE84" w14:textId="77777777" w:rsidR="00EA1E4A" w:rsidRPr="00EA1E4A" w:rsidRDefault="00EA1E4A" w:rsidP="00EA1E4A">
            <w:pPr>
              <w:spacing w:after="0" w:line="240" w:lineRule="auto"/>
              <w:contextualSpacing/>
              <w:rPr>
                <w:sz w:val="24"/>
              </w:rPr>
            </w:pPr>
            <w:r w:rsidRPr="00EA1E4A">
              <w:rPr>
                <w:sz w:val="24"/>
              </w:rPr>
              <w:t>The phrase “lock in a cage“ is usually used in reference to an animal. Nick made this remark because he felt that Alexander was behaving like an animal. In the story, Alexander used unkind words and kicked his brothers in anger. Alexander appeared to be very upset and out of control.</w:t>
            </w:r>
          </w:p>
          <w:p w14:paraId="2C244892" w14:textId="77777777" w:rsidR="00EA1E4A" w:rsidRPr="00EA1E4A" w:rsidRDefault="00EA1E4A" w:rsidP="00EA1E4A">
            <w:pPr>
              <w:spacing w:after="0" w:line="240" w:lineRule="auto"/>
              <w:contextualSpacing/>
              <w:rPr>
                <w:sz w:val="24"/>
              </w:rPr>
            </w:pPr>
            <w:r w:rsidRPr="00EA1E4A">
              <w:rPr>
                <w:sz w:val="24"/>
              </w:rPr>
              <w:lastRenderedPageBreak/>
              <w:t>Students should mention that Alexander tried to make a tooth fall out of his mouth, get nickels and dimes from a telephone booth, and return non-refundable bottles to Friendly’s Market to get money.</w:t>
            </w:r>
          </w:p>
          <w:p w14:paraId="0700E461" w14:textId="77777777" w:rsidR="00EA1E4A" w:rsidRPr="00EA1E4A" w:rsidRDefault="00EA1E4A" w:rsidP="00EA1E4A">
            <w:pPr>
              <w:spacing w:after="0" w:line="240" w:lineRule="auto"/>
              <w:contextualSpacing/>
              <w:rPr>
                <w:sz w:val="24"/>
              </w:rPr>
            </w:pPr>
          </w:p>
          <w:p w14:paraId="484620D3" w14:textId="77777777" w:rsidR="0022709F" w:rsidRPr="00EA1E4A" w:rsidRDefault="00EA1E4A" w:rsidP="00EA1E4A">
            <w:pPr>
              <w:spacing w:after="0" w:line="240" w:lineRule="auto"/>
              <w:contextualSpacing/>
              <w:rPr>
                <w:sz w:val="24"/>
              </w:rPr>
            </w:pPr>
            <w:r w:rsidRPr="00EA1E4A">
              <w:rPr>
                <w:sz w:val="24"/>
              </w:rPr>
              <w:t>Alexander wanted desperately to save money for a walkie-talkie. However, he used his money in silly ways and now feels that he must get more money to save towards his goal. Alexander said, “I absolutely was saving the rest of my money. I positively was saving the rest of my money. I absolutely positively was saving the rest of my money. Except I needed to get some money to save”.</w:t>
            </w:r>
          </w:p>
        </w:tc>
      </w:tr>
      <w:tr w:rsidR="00EA1E4A" w:rsidRPr="00EA1E4A" w14:paraId="5BC6E32D" w14:textId="77777777">
        <w:trPr>
          <w:trHeight w:val="1178"/>
        </w:trPr>
        <w:tc>
          <w:tcPr>
            <w:tcW w:w="6411" w:type="dxa"/>
          </w:tcPr>
          <w:p w14:paraId="77DAB60C" w14:textId="77777777" w:rsidR="00EA1E4A" w:rsidRPr="00EA1E4A" w:rsidRDefault="00EA1E4A" w:rsidP="00EA1E4A">
            <w:pPr>
              <w:spacing w:after="0" w:line="240" w:lineRule="auto"/>
              <w:contextualSpacing/>
              <w:rPr>
                <w:sz w:val="24"/>
              </w:rPr>
            </w:pPr>
            <w:r w:rsidRPr="00EA1E4A">
              <w:rPr>
                <w:sz w:val="24"/>
              </w:rPr>
              <w:lastRenderedPageBreak/>
              <w:t>Page 81</w:t>
            </w:r>
          </w:p>
          <w:p w14:paraId="1C86E2C6" w14:textId="77777777" w:rsidR="00EA1E4A" w:rsidRPr="00EA1E4A" w:rsidRDefault="00EA1E4A" w:rsidP="00EA1E4A">
            <w:pPr>
              <w:spacing w:after="0" w:line="240" w:lineRule="auto"/>
              <w:contextualSpacing/>
              <w:rPr>
                <w:sz w:val="24"/>
              </w:rPr>
            </w:pPr>
            <w:r w:rsidRPr="00EA1E4A">
              <w:rPr>
                <w:sz w:val="24"/>
              </w:rPr>
              <w:t xml:space="preserve">Why did Alexander ask grandma and grandpa to come back soon? </w:t>
            </w:r>
          </w:p>
        </w:tc>
        <w:tc>
          <w:tcPr>
            <w:tcW w:w="6411" w:type="dxa"/>
          </w:tcPr>
          <w:p w14:paraId="7DB67581" w14:textId="77777777" w:rsidR="00EA1E4A" w:rsidRPr="00EA1E4A" w:rsidRDefault="00EA1E4A" w:rsidP="00EA1E4A">
            <w:pPr>
              <w:spacing w:after="0" w:line="240" w:lineRule="auto"/>
              <w:contextualSpacing/>
              <w:rPr>
                <w:sz w:val="24"/>
              </w:rPr>
            </w:pPr>
            <w:r w:rsidRPr="00EA1E4A">
              <w:rPr>
                <w:sz w:val="24"/>
              </w:rPr>
              <w:t>Students should realize that Alexander was in need of money and there’s a good possibility that his grandparents will give him money on their next visit.</w:t>
            </w:r>
          </w:p>
        </w:tc>
      </w:tr>
    </w:tbl>
    <w:p w14:paraId="7806255D" w14:textId="77777777" w:rsidR="00F50CE4" w:rsidRDefault="00F50CE4" w:rsidP="001034D9">
      <w:pPr>
        <w:spacing w:after="0" w:line="360" w:lineRule="auto"/>
        <w:rPr>
          <w:rFonts w:asciiTheme="minorHAnsi" w:hAnsiTheme="minorHAnsi" w:cstheme="minorHAnsi"/>
          <w:sz w:val="32"/>
          <w:szCs w:val="32"/>
          <w:u w:val="single"/>
        </w:rPr>
      </w:pPr>
    </w:p>
    <w:p w14:paraId="1ED44FD5" w14:textId="77777777" w:rsidR="00F50CE4" w:rsidRDefault="00F50CE4" w:rsidP="001034D9">
      <w:pPr>
        <w:spacing w:after="0" w:line="360" w:lineRule="auto"/>
        <w:rPr>
          <w:rFonts w:asciiTheme="minorHAnsi" w:hAnsiTheme="minorHAnsi" w:cstheme="minorHAnsi"/>
          <w:sz w:val="32"/>
          <w:szCs w:val="32"/>
          <w:u w:val="single"/>
        </w:rPr>
      </w:pPr>
    </w:p>
    <w:p w14:paraId="52075959" w14:textId="77777777" w:rsidR="00F50CE4" w:rsidRDefault="00F50CE4" w:rsidP="001034D9">
      <w:pPr>
        <w:spacing w:after="0" w:line="360" w:lineRule="auto"/>
        <w:rPr>
          <w:rFonts w:asciiTheme="minorHAnsi" w:hAnsiTheme="minorHAnsi" w:cstheme="minorHAnsi"/>
          <w:sz w:val="32"/>
          <w:szCs w:val="32"/>
          <w:u w:val="single"/>
        </w:rPr>
      </w:pPr>
    </w:p>
    <w:p w14:paraId="7EFB834B" w14:textId="77777777" w:rsidR="00F50CE4" w:rsidRDefault="00F50CE4" w:rsidP="001034D9">
      <w:pPr>
        <w:spacing w:after="0" w:line="360" w:lineRule="auto"/>
        <w:rPr>
          <w:rFonts w:asciiTheme="minorHAnsi" w:hAnsiTheme="minorHAnsi" w:cstheme="minorHAnsi"/>
          <w:sz w:val="32"/>
          <w:szCs w:val="32"/>
          <w:u w:val="single"/>
        </w:rPr>
      </w:pPr>
    </w:p>
    <w:p w14:paraId="11E8DDE4" w14:textId="77777777" w:rsidR="004A7836" w:rsidRDefault="004A7836" w:rsidP="001034D9">
      <w:pPr>
        <w:spacing w:after="0" w:line="360" w:lineRule="auto"/>
        <w:rPr>
          <w:rFonts w:asciiTheme="minorHAnsi" w:hAnsiTheme="minorHAnsi" w:cstheme="minorHAnsi"/>
          <w:sz w:val="32"/>
          <w:szCs w:val="32"/>
          <w:u w:val="single"/>
        </w:rPr>
      </w:pPr>
    </w:p>
    <w:p w14:paraId="2D95413B" w14:textId="77777777" w:rsidR="004A7836" w:rsidRDefault="004A7836" w:rsidP="001034D9">
      <w:pPr>
        <w:spacing w:after="0" w:line="360" w:lineRule="auto"/>
        <w:rPr>
          <w:rFonts w:asciiTheme="minorHAnsi" w:hAnsiTheme="minorHAnsi" w:cstheme="minorHAnsi"/>
          <w:sz w:val="32"/>
          <w:szCs w:val="32"/>
          <w:u w:val="single"/>
        </w:rPr>
      </w:pPr>
    </w:p>
    <w:p w14:paraId="51F44043" w14:textId="77777777" w:rsidR="004A7836" w:rsidRDefault="004A7836" w:rsidP="001034D9">
      <w:pPr>
        <w:spacing w:after="0" w:line="360" w:lineRule="auto"/>
        <w:rPr>
          <w:rFonts w:asciiTheme="minorHAnsi" w:hAnsiTheme="minorHAnsi" w:cstheme="minorHAnsi"/>
          <w:sz w:val="32"/>
          <w:szCs w:val="32"/>
          <w:u w:val="single"/>
        </w:rPr>
      </w:pPr>
    </w:p>
    <w:p w14:paraId="22521D4A" w14:textId="77777777" w:rsidR="004A7836" w:rsidRDefault="004A7836" w:rsidP="001034D9">
      <w:pPr>
        <w:spacing w:after="0" w:line="360" w:lineRule="auto"/>
        <w:rPr>
          <w:rFonts w:asciiTheme="minorHAnsi" w:hAnsiTheme="minorHAnsi" w:cstheme="minorHAnsi"/>
          <w:sz w:val="32"/>
          <w:szCs w:val="32"/>
          <w:u w:val="single"/>
        </w:rPr>
      </w:pPr>
    </w:p>
    <w:p w14:paraId="433A5648" w14:textId="77777777" w:rsidR="0022709F" w:rsidRDefault="00266CA3"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lastRenderedPageBreak/>
        <w:t>Vocabulary</w:t>
      </w:r>
    </w:p>
    <w:tbl>
      <w:tblPr>
        <w:tblStyle w:val="TableGrid"/>
        <w:tblpPr w:leftFromText="180" w:rightFromText="180" w:vertAnchor="page" w:horzAnchor="page" w:tblpX="1603" w:tblpY="2521"/>
        <w:tblW w:w="13008" w:type="dxa"/>
        <w:tblLayout w:type="fixed"/>
        <w:tblLook w:val="04A0" w:firstRow="1" w:lastRow="0" w:firstColumn="1" w:lastColumn="0" w:noHBand="0" w:noVBand="1"/>
      </w:tblPr>
      <w:tblGrid>
        <w:gridCol w:w="1101"/>
        <w:gridCol w:w="5953"/>
        <w:gridCol w:w="5954"/>
      </w:tblGrid>
      <w:tr w:rsidR="00EF7B0D" w:rsidRPr="00D97E24" w14:paraId="6D7B9C24" w14:textId="77777777">
        <w:trPr>
          <w:trHeight w:val="372"/>
        </w:trPr>
        <w:tc>
          <w:tcPr>
            <w:tcW w:w="1101" w:type="dxa"/>
          </w:tcPr>
          <w:p w14:paraId="300CDD0D" w14:textId="77777777" w:rsidR="00EF7B0D" w:rsidRPr="00D97E24" w:rsidRDefault="00EF7B0D" w:rsidP="00AD21CD">
            <w:pPr>
              <w:spacing w:after="0" w:line="240" w:lineRule="auto"/>
              <w:jc w:val="center"/>
              <w:rPr>
                <w:b/>
                <w:sz w:val="20"/>
                <w:szCs w:val="20"/>
              </w:rPr>
            </w:pPr>
          </w:p>
        </w:tc>
        <w:tc>
          <w:tcPr>
            <w:tcW w:w="5953" w:type="dxa"/>
          </w:tcPr>
          <w:p w14:paraId="78890DD7" w14:textId="77777777" w:rsidR="00EF7B0D" w:rsidRPr="00D97E24" w:rsidRDefault="00EF7B0D" w:rsidP="00AD21CD">
            <w:pPr>
              <w:spacing w:after="0" w:line="240" w:lineRule="auto"/>
              <w:ind w:left="113" w:right="113"/>
              <w:jc w:val="center"/>
              <w:rPr>
                <w:sz w:val="20"/>
                <w:szCs w:val="20"/>
              </w:rPr>
            </w:pPr>
            <w:r>
              <w:rPr>
                <w:b/>
                <w:sz w:val="20"/>
                <w:szCs w:val="20"/>
              </w:rPr>
              <w:t xml:space="preserve">KEY WORDS ESSENTIAL TO </w:t>
            </w:r>
            <w:r w:rsidRPr="00D97E24">
              <w:rPr>
                <w:b/>
                <w:sz w:val="20"/>
                <w:szCs w:val="20"/>
              </w:rPr>
              <w:t>UNDERSTANDING</w:t>
            </w:r>
          </w:p>
          <w:p w14:paraId="3CE4F44E" w14:textId="77777777" w:rsidR="00EF7B0D" w:rsidRPr="00D97E24" w:rsidRDefault="00EF7B0D" w:rsidP="00AD21CD">
            <w:pPr>
              <w:spacing w:after="0" w:line="240" w:lineRule="auto"/>
              <w:jc w:val="center"/>
              <w:rPr>
                <w:sz w:val="20"/>
                <w:szCs w:val="20"/>
              </w:rPr>
            </w:pPr>
          </w:p>
        </w:tc>
        <w:tc>
          <w:tcPr>
            <w:tcW w:w="5954" w:type="dxa"/>
          </w:tcPr>
          <w:p w14:paraId="367D3046" w14:textId="77777777" w:rsidR="00EF7B0D" w:rsidRDefault="00EF7B0D" w:rsidP="00AD21CD">
            <w:pPr>
              <w:spacing w:after="0" w:line="240" w:lineRule="auto"/>
              <w:ind w:left="113" w:right="113"/>
              <w:jc w:val="center"/>
              <w:rPr>
                <w:b/>
                <w:sz w:val="20"/>
                <w:szCs w:val="20"/>
              </w:rPr>
            </w:pPr>
            <w:r w:rsidRPr="00D97E24">
              <w:rPr>
                <w:b/>
                <w:sz w:val="20"/>
                <w:szCs w:val="20"/>
              </w:rPr>
              <w:t xml:space="preserve">WORDS WORTH KNOWING </w:t>
            </w:r>
          </w:p>
          <w:p w14:paraId="7BB1C265" w14:textId="77777777" w:rsidR="00EF7B0D" w:rsidRPr="00D97E24" w:rsidRDefault="00EF7B0D" w:rsidP="00AD21CD">
            <w:pPr>
              <w:spacing w:after="0" w:line="240" w:lineRule="auto"/>
              <w:ind w:left="113" w:right="113"/>
              <w:jc w:val="center"/>
              <w:rPr>
                <w:sz w:val="20"/>
                <w:szCs w:val="20"/>
              </w:rPr>
            </w:pPr>
            <w:r w:rsidRPr="00D97E24">
              <w:rPr>
                <w:sz w:val="20"/>
                <w:szCs w:val="20"/>
              </w:rPr>
              <w:t>General teaching s</w:t>
            </w:r>
            <w:r>
              <w:rPr>
                <w:sz w:val="20"/>
                <w:szCs w:val="20"/>
              </w:rPr>
              <w:t xml:space="preserve">uggestions are provided in the </w:t>
            </w:r>
            <w:r w:rsidRPr="00D97E24">
              <w:rPr>
                <w:sz w:val="20"/>
                <w:szCs w:val="20"/>
              </w:rPr>
              <w:t>Introduction</w:t>
            </w:r>
            <w:r>
              <w:rPr>
                <w:sz w:val="20"/>
                <w:szCs w:val="20"/>
              </w:rPr>
              <w:t xml:space="preserve"> </w:t>
            </w:r>
          </w:p>
        </w:tc>
      </w:tr>
      <w:tr w:rsidR="00EF7B0D" w14:paraId="18C60F8E" w14:textId="77777777">
        <w:trPr>
          <w:cantSplit/>
          <w:trHeight w:val="3682"/>
        </w:trPr>
        <w:tc>
          <w:tcPr>
            <w:tcW w:w="1101" w:type="dxa"/>
            <w:textDirection w:val="btLr"/>
          </w:tcPr>
          <w:p w14:paraId="3A22103B" w14:textId="77777777" w:rsidR="00EF7B0D" w:rsidRPr="00D97E24" w:rsidRDefault="00EF7B0D" w:rsidP="00AD21CD">
            <w:pPr>
              <w:spacing w:after="0" w:line="240" w:lineRule="auto"/>
              <w:jc w:val="center"/>
              <w:rPr>
                <w:b/>
                <w:sz w:val="20"/>
                <w:szCs w:val="20"/>
              </w:rPr>
            </w:pPr>
            <w:r w:rsidRPr="00D97E24">
              <w:rPr>
                <w:b/>
                <w:sz w:val="20"/>
                <w:szCs w:val="20"/>
              </w:rPr>
              <w:t xml:space="preserve">TEACHER PROVIDES DEFINITION </w:t>
            </w:r>
          </w:p>
          <w:p w14:paraId="47D58AB7" w14:textId="77777777" w:rsidR="00EF7B0D" w:rsidRPr="00D97E24" w:rsidRDefault="00EF7B0D" w:rsidP="00AD21CD">
            <w:pPr>
              <w:spacing w:after="0" w:line="240" w:lineRule="auto"/>
              <w:ind w:left="113" w:right="113"/>
              <w:jc w:val="center"/>
              <w:rPr>
                <w:sz w:val="20"/>
                <w:szCs w:val="20"/>
              </w:rPr>
            </w:pPr>
            <w:r w:rsidRPr="00D97E24">
              <w:rPr>
                <w:sz w:val="20"/>
                <w:szCs w:val="20"/>
              </w:rPr>
              <w:t>not enough contextual clues provided in the text</w:t>
            </w:r>
          </w:p>
        </w:tc>
        <w:tc>
          <w:tcPr>
            <w:tcW w:w="5953" w:type="dxa"/>
            <w:vAlign w:val="center"/>
          </w:tcPr>
          <w:p w14:paraId="66375BCE" w14:textId="77777777" w:rsidR="004A7836" w:rsidRDefault="004A7836" w:rsidP="00AD21CD">
            <w:pPr>
              <w:spacing w:after="0"/>
              <w:rPr>
                <w:sz w:val="24"/>
              </w:rPr>
            </w:pPr>
            <w:r>
              <w:rPr>
                <w:sz w:val="24"/>
              </w:rPr>
              <w:t>Page 70 - tokens</w:t>
            </w:r>
          </w:p>
          <w:p w14:paraId="74C9D90E" w14:textId="77777777" w:rsidR="004A7836" w:rsidRDefault="004A7836" w:rsidP="00AD21CD">
            <w:pPr>
              <w:spacing w:after="0"/>
              <w:rPr>
                <w:sz w:val="24"/>
              </w:rPr>
            </w:pPr>
            <w:r>
              <w:rPr>
                <w:sz w:val="24"/>
              </w:rPr>
              <w:t>Page 75 - except, absolutely, positively</w:t>
            </w:r>
          </w:p>
          <w:p w14:paraId="7E98EB83" w14:textId="77777777" w:rsidR="004A7836" w:rsidRDefault="004A7836" w:rsidP="00AD21CD">
            <w:pPr>
              <w:spacing w:after="0"/>
              <w:rPr>
                <w:sz w:val="24"/>
              </w:rPr>
            </w:pPr>
            <w:r>
              <w:rPr>
                <w:sz w:val="24"/>
              </w:rPr>
              <w:t>Page 76 - certain</w:t>
            </w:r>
          </w:p>
          <w:p w14:paraId="4B90037D" w14:textId="77777777" w:rsidR="00EF7B0D" w:rsidRPr="004A7836" w:rsidRDefault="00EF7B0D" w:rsidP="00AD21CD">
            <w:pPr>
              <w:spacing w:after="0"/>
              <w:rPr>
                <w:sz w:val="24"/>
              </w:rPr>
            </w:pPr>
          </w:p>
          <w:p w14:paraId="6EE2B8D6" w14:textId="77777777" w:rsidR="00EF7B0D" w:rsidRPr="004A7836" w:rsidRDefault="00EF7B0D" w:rsidP="00AD21CD">
            <w:pPr>
              <w:spacing w:after="0"/>
              <w:rPr>
                <w:sz w:val="24"/>
              </w:rPr>
            </w:pPr>
          </w:p>
        </w:tc>
        <w:tc>
          <w:tcPr>
            <w:tcW w:w="5954" w:type="dxa"/>
            <w:vAlign w:val="center"/>
          </w:tcPr>
          <w:p w14:paraId="0AD9CF33" w14:textId="77777777" w:rsidR="00EF7B0D" w:rsidRPr="004A7836" w:rsidRDefault="00EF7B0D" w:rsidP="00AD21CD">
            <w:pPr>
              <w:spacing w:after="0"/>
              <w:rPr>
                <w:sz w:val="24"/>
              </w:rPr>
            </w:pPr>
          </w:p>
          <w:p w14:paraId="60EE88E7" w14:textId="77777777" w:rsidR="00543940" w:rsidRDefault="00543940" w:rsidP="00AD21CD">
            <w:pPr>
              <w:spacing w:after="0"/>
              <w:rPr>
                <w:sz w:val="24"/>
              </w:rPr>
            </w:pPr>
            <w:r>
              <w:rPr>
                <w:sz w:val="24"/>
              </w:rPr>
              <w:t>Page 72 - downtown</w:t>
            </w:r>
          </w:p>
          <w:p w14:paraId="3A06FAA8" w14:textId="77777777" w:rsidR="004A7836" w:rsidRDefault="004A7836" w:rsidP="00AD21CD">
            <w:pPr>
              <w:spacing w:after="0"/>
              <w:rPr>
                <w:sz w:val="24"/>
              </w:rPr>
            </w:pPr>
            <w:r>
              <w:rPr>
                <w:sz w:val="24"/>
              </w:rPr>
              <w:t>Page 74 - stoop</w:t>
            </w:r>
          </w:p>
          <w:p w14:paraId="38CAD8B9" w14:textId="77777777" w:rsidR="004A7836" w:rsidRDefault="004A7836" w:rsidP="00AD21CD">
            <w:pPr>
              <w:spacing w:after="0"/>
              <w:rPr>
                <w:sz w:val="24"/>
              </w:rPr>
            </w:pPr>
            <w:r>
              <w:rPr>
                <w:sz w:val="24"/>
              </w:rPr>
              <w:t>Page 76 - loose</w:t>
            </w:r>
          </w:p>
          <w:p w14:paraId="58E8F4F1" w14:textId="77777777" w:rsidR="004A7836" w:rsidRDefault="004A7836" w:rsidP="00AD21CD">
            <w:pPr>
              <w:spacing w:after="0"/>
              <w:rPr>
                <w:sz w:val="24"/>
              </w:rPr>
            </w:pPr>
            <w:r>
              <w:rPr>
                <w:sz w:val="24"/>
              </w:rPr>
              <w:t>Page 81 - dopey</w:t>
            </w:r>
          </w:p>
          <w:p w14:paraId="7C09A32E" w14:textId="77777777" w:rsidR="00EF7B0D" w:rsidRPr="004A7836" w:rsidRDefault="00EF7B0D" w:rsidP="00AD21CD">
            <w:pPr>
              <w:spacing w:after="0"/>
              <w:rPr>
                <w:sz w:val="24"/>
              </w:rPr>
            </w:pPr>
          </w:p>
        </w:tc>
      </w:tr>
      <w:tr w:rsidR="00EF7B0D" w14:paraId="690E26BD" w14:textId="77777777">
        <w:trPr>
          <w:cantSplit/>
          <w:trHeight w:val="3682"/>
        </w:trPr>
        <w:tc>
          <w:tcPr>
            <w:tcW w:w="1101" w:type="dxa"/>
            <w:textDirection w:val="btLr"/>
          </w:tcPr>
          <w:p w14:paraId="014F672C" w14:textId="77777777" w:rsidR="00EF7B0D" w:rsidRPr="00D97E24" w:rsidRDefault="00EF7B0D" w:rsidP="00AD21CD">
            <w:pPr>
              <w:spacing w:after="0" w:line="240" w:lineRule="auto"/>
              <w:jc w:val="center"/>
              <w:rPr>
                <w:b/>
                <w:sz w:val="20"/>
                <w:szCs w:val="20"/>
              </w:rPr>
            </w:pPr>
            <w:r w:rsidRPr="00D97E24">
              <w:rPr>
                <w:b/>
                <w:sz w:val="20"/>
                <w:szCs w:val="20"/>
              </w:rPr>
              <w:t>STUDENTS FIGURE OUT THE MEANING</w:t>
            </w:r>
          </w:p>
          <w:p w14:paraId="5E35B961" w14:textId="77777777" w:rsidR="00EF7B0D" w:rsidRPr="00D97E24" w:rsidRDefault="00EF7B0D" w:rsidP="00AD21CD">
            <w:pPr>
              <w:spacing w:after="0" w:line="240" w:lineRule="auto"/>
              <w:ind w:left="113" w:right="113"/>
              <w:jc w:val="center"/>
              <w:rPr>
                <w:sz w:val="20"/>
                <w:szCs w:val="20"/>
              </w:rPr>
            </w:pPr>
            <w:proofErr w:type="gramStart"/>
            <w:r w:rsidRPr="00D97E24">
              <w:rPr>
                <w:sz w:val="20"/>
                <w:szCs w:val="20"/>
              </w:rPr>
              <w:t>sufficient</w:t>
            </w:r>
            <w:proofErr w:type="gramEnd"/>
            <w:r w:rsidRPr="00D97E24">
              <w:rPr>
                <w:sz w:val="20"/>
                <w:szCs w:val="20"/>
              </w:rPr>
              <w:t xml:space="preserve"> context clues are provided in the text</w:t>
            </w:r>
          </w:p>
          <w:p w14:paraId="4E15B97F" w14:textId="77777777" w:rsidR="00EF7B0D" w:rsidRPr="00D97E24" w:rsidRDefault="00EF7B0D" w:rsidP="00AD21CD">
            <w:pPr>
              <w:spacing w:after="0" w:line="240" w:lineRule="auto"/>
              <w:ind w:left="113" w:right="113"/>
              <w:jc w:val="center"/>
              <w:rPr>
                <w:sz w:val="20"/>
                <w:szCs w:val="20"/>
              </w:rPr>
            </w:pPr>
          </w:p>
          <w:p w14:paraId="327A1AB9" w14:textId="77777777" w:rsidR="00EF7B0D" w:rsidRPr="00D97E24" w:rsidRDefault="00EF7B0D" w:rsidP="00AD21CD">
            <w:pPr>
              <w:spacing w:after="0" w:line="240" w:lineRule="auto"/>
              <w:ind w:left="113" w:right="113"/>
              <w:jc w:val="center"/>
              <w:rPr>
                <w:sz w:val="20"/>
                <w:szCs w:val="20"/>
              </w:rPr>
            </w:pPr>
          </w:p>
          <w:p w14:paraId="11600007" w14:textId="77777777" w:rsidR="00EF7B0D" w:rsidRPr="00D97E24" w:rsidRDefault="00EF7B0D" w:rsidP="00AD21CD">
            <w:pPr>
              <w:spacing w:after="0" w:line="240" w:lineRule="auto"/>
              <w:ind w:left="113" w:right="113"/>
              <w:jc w:val="center"/>
              <w:rPr>
                <w:sz w:val="20"/>
                <w:szCs w:val="20"/>
              </w:rPr>
            </w:pPr>
          </w:p>
          <w:p w14:paraId="2AEDD7B3" w14:textId="77777777" w:rsidR="00EF7B0D" w:rsidRPr="00D97E24" w:rsidRDefault="00EF7B0D" w:rsidP="00AD21CD">
            <w:pPr>
              <w:spacing w:after="0" w:line="240" w:lineRule="auto"/>
              <w:ind w:left="113" w:right="113"/>
              <w:jc w:val="center"/>
              <w:rPr>
                <w:sz w:val="20"/>
                <w:szCs w:val="20"/>
              </w:rPr>
            </w:pPr>
          </w:p>
          <w:p w14:paraId="0178A8A0" w14:textId="77777777" w:rsidR="00EF7B0D" w:rsidRPr="00D97E24" w:rsidRDefault="00EF7B0D" w:rsidP="00AD21CD">
            <w:pPr>
              <w:spacing w:after="0" w:line="240" w:lineRule="auto"/>
              <w:ind w:left="113" w:right="113"/>
              <w:jc w:val="center"/>
              <w:rPr>
                <w:sz w:val="20"/>
                <w:szCs w:val="20"/>
              </w:rPr>
            </w:pPr>
          </w:p>
        </w:tc>
        <w:tc>
          <w:tcPr>
            <w:tcW w:w="5953" w:type="dxa"/>
            <w:vAlign w:val="center"/>
          </w:tcPr>
          <w:p w14:paraId="0CE9B741" w14:textId="77777777" w:rsidR="004A7836" w:rsidRDefault="004A7836" w:rsidP="00AD21CD">
            <w:pPr>
              <w:spacing w:after="0"/>
              <w:rPr>
                <w:sz w:val="24"/>
              </w:rPr>
            </w:pPr>
            <w:r w:rsidRPr="004A7836">
              <w:rPr>
                <w:sz w:val="24"/>
              </w:rPr>
              <w:t>Page 70 - fair</w:t>
            </w:r>
          </w:p>
          <w:p w14:paraId="7D27E3C5" w14:textId="77777777" w:rsidR="004A7836" w:rsidRPr="004A7836" w:rsidRDefault="004A7836" w:rsidP="00AD21CD">
            <w:pPr>
              <w:spacing w:after="0"/>
              <w:rPr>
                <w:sz w:val="24"/>
              </w:rPr>
            </w:pPr>
            <w:r>
              <w:rPr>
                <w:sz w:val="24"/>
              </w:rPr>
              <w:t>Page 72 - save, bury</w:t>
            </w:r>
          </w:p>
          <w:p w14:paraId="7E59F9E1" w14:textId="77777777" w:rsidR="00EF7B0D" w:rsidRPr="004A7836" w:rsidRDefault="004A7836" w:rsidP="00AD21CD">
            <w:pPr>
              <w:spacing w:after="0"/>
              <w:rPr>
                <w:sz w:val="24"/>
              </w:rPr>
            </w:pPr>
            <w:r w:rsidRPr="004A7836">
              <w:rPr>
                <w:sz w:val="24"/>
              </w:rPr>
              <w:t>Page 76 - fine</w:t>
            </w:r>
          </w:p>
          <w:p w14:paraId="5CD43854" w14:textId="77777777" w:rsidR="00EF7B0D" w:rsidRPr="004A7836" w:rsidRDefault="00EF7B0D" w:rsidP="00AD21CD">
            <w:pPr>
              <w:spacing w:after="0"/>
              <w:rPr>
                <w:sz w:val="24"/>
              </w:rPr>
            </w:pPr>
          </w:p>
        </w:tc>
        <w:tc>
          <w:tcPr>
            <w:tcW w:w="5954" w:type="dxa"/>
            <w:vAlign w:val="center"/>
          </w:tcPr>
          <w:p w14:paraId="5481D7A4" w14:textId="77777777" w:rsidR="004A7836" w:rsidRPr="004A7836" w:rsidRDefault="004A7836" w:rsidP="004A7836">
            <w:pPr>
              <w:spacing w:after="0"/>
              <w:rPr>
                <w:sz w:val="24"/>
              </w:rPr>
            </w:pPr>
            <w:r>
              <w:rPr>
                <w:sz w:val="24"/>
              </w:rPr>
              <w:t>Page 77 - vanish into thin air</w:t>
            </w:r>
            <w:r w:rsidR="00543940">
              <w:rPr>
                <w:sz w:val="24"/>
              </w:rPr>
              <w:t>, rescue</w:t>
            </w:r>
          </w:p>
          <w:p w14:paraId="143A825A" w14:textId="77777777" w:rsidR="00EF7B0D" w:rsidRPr="004A7836" w:rsidRDefault="00EF7B0D" w:rsidP="00AD21CD">
            <w:pPr>
              <w:spacing w:after="0" w:line="240" w:lineRule="auto"/>
              <w:rPr>
                <w:sz w:val="24"/>
              </w:rPr>
            </w:pPr>
          </w:p>
          <w:p w14:paraId="23A76D05" w14:textId="77777777" w:rsidR="00EF7B0D" w:rsidRPr="004A7836" w:rsidRDefault="00EF7B0D" w:rsidP="00AD21CD">
            <w:pPr>
              <w:spacing w:after="0" w:line="240" w:lineRule="auto"/>
              <w:rPr>
                <w:sz w:val="24"/>
              </w:rPr>
            </w:pPr>
          </w:p>
        </w:tc>
      </w:tr>
    </w:tbl>
    <w:p w14:paraId="5EF11D44" w14:textId="77777777" w:rsidR="00286F6B" w:rsidRPr="007C5C7E"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 xml:space="preserve">Culminating </w:t>
      </w:r>
      <w:r w:rsidR="00144A4B">
        <w:rPr>
          <w:rFonts w:asciiTheme="minorHAnsi" w:hAnsiTheme="minorHAnsi" w:cstheme="minorHAnsi"/>
          <w:sz w:val="32"/>
          <w:szCs w:val="32"/>
          <w:u w:val="single"/>
        </w:rPr>
        <w:t>Task</w:t>
      </w:r>
    </w:p>
    <w:p w14:paraId="62FC962A" w14:textId="77777777" w:rsidR="00270151" w:rsidRPr="00270151" w:rsidRDefault="00270151" w:rsidP="00270151">
      <w:pPr>
        <w:spacing w:after="0" w:line="360" w:lineRule="auto"/>
        <w:rPr>
          <w:rFonts w:asciiTheme="minorHAnsi" w:hAnsiTheme="minorHAnsi" w:cstheme="minorHAnsi"/>
          <w:sz w:val="24"/>
          <w:szCs w:val="28"/>
        </w:rPr>
      </w:pPr>
      <w:r w:rsidRPr="00270151">
        <w:rPr>
          <w:rFonts w:cs="Times"/>
          <w:sz w:val="24"/>
        </w:rPr>
        <w:t>Alexander’s goal was to save enough money to purchase a walk-talkie. (Have students use a graphic organizer to trace how he used his money throughout the story.) Using examples from the story and your graphic organizer, explain how Alexander’s decisions affected his long-term goal of being able to buy a walkie-talkie.</w:t>
      </w:r>
    </w:p>
    <w:p w14:paraId="0F19A8A5" w14:textId="77777777" w:rsidR="00270151" w:rsidRDefault="00270151" w:rsidP="00270151">
      <w:pPr>
        <w:spacing w:after="0" w:line="360" w:lineRule="auto"/>
        <w:rPr>
          <w:rFonts w:asciiTheme="minorHAnsi" w:hAnsiTheme="minorHAnsi" w:cstheme="minorHAnsi"/>
          <w:sz w:val="24"/>
          <w:szCs w:val="28"/>
        </w:rPr>
      </w:pPr>
    </w:p>
    <w:p w14:paraId="66677E2F" w14:textId="77777777" w:rsidR="001F5B94" w:rsidRPr="00270151" w:rsidRDefault="001F5B94" w:rsidP="00270151">
      <w:pPr>
        <w:tabs>
          <w:tab w:val="left" w:pos="0"/>
        </w:tabs>
        <w:spacing w:after="0" w:line="360" w:lineRule="auto"/>
        <w:rPr>
          <w:rFonts w:asciiTheme="minorHAnsi" w:hAnsiTheme="minorHAnsi" w:cstheme="minorHAnsi"/>
          <w:sz w:val="24"/>
          <w:szCs w:val="28"/>
        </w:rPr>
        <w:sectPr w:rsidR="001F5B94" w:rsidRPr="00270151">
          <w:headerReference w:type="default" r:id="rId8"/>
          <w:pgSz w:w="15840" w:h="12240" w:orient="landscape"/>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pPr>
    </w:p>
    <w:p w14:paraId="54E73404" w14:textId="77777777" w:rsidR="007B733A" w:rsidRDefault="007B733A" w:rsidP="007B733A">
      <w:pPr>
        <w:spacing w:after="0" w:line="240" w:lineRule="auto"/>
        <w:jc w:val="center"/>
        <w:rPr>
          <w:rFonts w:cstheme="minorHAnsi"/>
          <w:sz w:val="36"/>
          <w:szCs w:val="36"/>
        </w:rPr>
      </w:pPr>
      <w:bookmarkStart w:id="1" w:name="_Hlk534641640"/>
      <w:r w:rsidRPr="00C35538">
        <w:rPr>
          <w:rFonts w:cstheme="minorHAnsi"/>
          <w:sz w:val="36"/>
          <w:szCs w:val="36"/>
        </w:rPr>
        <w:lastRenderedPageBreak/>
        <w:t xml:space="preserve">Supports for English Language Learners (ELLs) </w:t>
      </w:r>
    </w:p>
    <w:p w14:paraId="44C354AB" w14:textId="77777777" w:rsidR="007B733A" w:rsidRPr="00C35538" w:rsidRDefault="007B733A" w:rsidP="007B733A">
      <w:pPr>
        <w:jc w:val="center"/>
        <w:rPr>
          <w:rFonts w:cstheme="minorHAnsi"/>
          <w:sz w:val="36"/>
          <w:szCs w:val="36"/>
        </w:rPr>
      </w:pPr>
      <w:r w:rsidRPr="00C35538">
        <w:rPr>
          <w:rFonts w:cstheme="minorHAnsi"/>
          <w:sz w:val="36"/>
          <w:szCs w:val="36"/>
        </w:rPr>
        <w:t>to u</w:t>
      </w:r>
      <w:bookmarkStart w:id="2" w:name="_GoBack"/>
      <w:bookmarkEnd w:id="2"/>
      <w:r w:rsidRPr="00C35538">
        <w:rPr>
          <w:rFonts w:cstheme="minorHAnsi"/>
          <w:sz w:val="36"/>
          <w:szCs w:val="36"/>
        </w:rPr>
        <w:t>se with Basal Alignment Project Lessons</w:t>
      </w:r>
    </w:p>
    <w:p w14:paraId="14940E73" w14:textId="77777777" w:rsidR="007B733A" w:rsidRPr="00887983" w:rsidRDefault="007B733A" w:rsidP="007B733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3"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3"/>
    </w:p>
    <w:p w14:paraId="0EFAFB97" w14:textId="77777777" w:rsidR="007B733A" w:rsidRPr="00BB4479" w:rsidRDefault="007B733A" w:rsidP="007B733A">
      <w:pPr>
        <w:rPr>
          <w:rFonts w:cstheme="minorHAnsi"/>
          <w:b/>
          <w:sz w:val="28"/>
          <w:szCs w:val="28"/>
        </w:rPr>
      </w:pPr>
      <w:r w:rsidRPr="00C35538">
        <w:rPr>
          <w:rFonts w:cstheme="minorHAnsi"/>
          <w:b/>
          <w:sz w:val="28"/>
          <w:szCs w:val="28"/>
        </w:rPr>
        <w:t xml:space="preserve">Before the reading:  </w:t>
      </w:r>
    </w:p>
    <w:p w14:paraId="4D9290F8" w14:textId="77777777" w:rsidR="007B733A" w:rsidRPr="00C35538" w:rsidRDefault="007B733A" w:rsidP="007B733A">
      <w:pPr>
        <w:pStyle w:val="ListParagraph"/>
        <w:numPr>
          <w:ilvl w:val="0"/>
          <w:numId w:val="22"/>
        </w:numPr>
        <w:spacing w:after="160" w:line="254" w:lineRule="auto"/>
        <w:rPr>
          <w:rFonts w:cstheme="minorHAnsi"/>
        </w:rPr>
      </w:pPr>
      <w:r>
        <w:rPr>
          <w:rFonts w:cstheme="minorHAnsi"/>
        </w:rPr>
        <w:t xml:space="preserve">Read passages, sing songs, watch videos, view photographs, discuss topics (e.g., using the </w:t>
      </w:r>
      <w:hyperlink r:id="rId9"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AD04E04" w14:textId="77777777" w:rsidR="007B733A" w:rsidRPr="00C35538" w:rsidRDefault="007B733A" w:rsidP="007B733A">
      <w:pPr>
        <w:pStyle w:val="ListParagraph"/>
        <w:rPr>
          <w:rFonts w:cstheme="minorHAnsi"/>
        </w:rPr>
      </w:pPr>
    </w:p>
    <w:p w14:paraId="744DB3B6" w14:textId="77777777" w:rsidR="007B733A" w:rsidRDefault="007B733A" w:rsidP="007B733A">
      <w:pPr>
        <w:pStyle w:val="ListParagraph"/>
        <w:numPr>
          <w:ilvl w:val="0"/>
          <w:numId w:val="24"/>
        </w:numPr>
        <w:spacing w:after="160" w:line="256" w:lineRule="auto"/>
        <w:rPr>
          <w:rFonts w:cstheme="minorHAnsi"/>
        </w:rPr>
      </w:pPr>
      <w:bookmarkStart w:id="4"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10"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4"/>
    <w:p w14:paraId="63F43929" w14:textId="77777777" w:rsidR="007B733A" w:rsidRPr="00C35538" w:rsidRDefault="007B733A" w:rsidP="007B733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2B41D767" w14:textId="77777777" w:rsidR="007B733A" w:rsidRDefault="007B733A" w:rsidP="007B733A">
      <w:pPr>
        <w:pStyle w:val="ListParagraph"/>
        <w:numPr>
          <w:ilvl w:val="0"/>
          <w:numId w:val="2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11"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17F1476A" w14:textId="77777777" w:rsidR="007B733A" w:rsidRDefault="007B733A" w:rsidP="007B733A">
      <w:pPr>
        <w:pStyle w:val="ListParagraph"/>
        <w:numPr>
          <w:ilvl w:val="0"/>
          <w:numId w:val="2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1E4D5B71" w14:textId="77777777" w:rsidR="007B733A" w:rsidRDefault="007B733A" w:rsidP="007B733A">
      <w:pPr>
        <w:pStyle w:val="ListParagraph"/>
        <w:numPr>
          <w:ilvl w:val="0"/>
          <w:numId w:val="28"/>
        </w:numPr>
        <w:spacing w:after="160" w:line="256" w:lineRule="auto"/>
        <w:rPr>
          <w:rFonts w:cstheme="minorHAnsi"/>
        </w:rPr>
      </w:pPr>
      <w:r>
        <w:rPr>
          <w:rFonts w:cstheme="minorHAnsi"/>
        </w:rPr>
        <w:t xml:space="preserve">Keep a word wall or word bank where these new words can be added and that students can access later. </w:t>
      </w:r>
    </w:p>
    <w:p w14:paraId="18B9BECB" w14:textId="77777777" w:rsidR="007B733A" w:rsidRDefault="007B733A" w:rsidP="007B733A">
      <w:pPr>
        <w:pStyle w:val="ListParagraph"/>
        <w:numPr>
          <w:ilvl w:val="0"/>
          <w:numId w:val="2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28D922D3" w14:textId="77777777" w:rsidR="007B733A" w:rsidRDefault="007B733A" w:rsidP="007B733A">
      <w:pPr>
        <w:pStyle w:val="ListParagraph"/>
        <w:numPr>
          <w:ilvl w:val="0"/>
          <w:numId w:val="28"/>
        </w:numPr>
        <w:spacing w:after="160" w:line="256" w:lineRule="auto"/>
        <w:rPr>
          <w:rFonts w:cstheme="minorHAnsi"/>
        </w:rPr>
      </w:pPr>
      <w:r>
        <w:rPr>
          <w:rFonts w:cstheme="minorHAnsi"/>
        </w:rPr>
        <w:t>Create pictures using the word. These can even be added to your word wall!</w:t>
      </w:r>
    </w:p>
    <w:p w14:paraId="2D19D185" w14:textId="77777777" w:rsidR="007B733A" w:rsidRDefault="007B733A" w:rsidP="007B733A">
      <w:pPr>
        <w:pStyle w:val="ListParagraph"/>
        <w:numPr>
          <w:ilvl w:val="0"/>
          <w:numId w:val="28"/>
        </w:numPr>
        <w:spacing w:after="160" w:line="256" w:lineRule="auto"/>
        <w:rPr>
          <w:rFonts w:cstheme="minorHAnsi"/>
        </w:rPr>
      </w:pPr>
      <w:r w:rsidRPr="00887983">
        <w:rPr>
          <w:rFonts w:cstheme="minorHAnsi"/>
        </w:rPr>
        <w:lastRenderedPageBreak/>
        <w:t xml:space="preserve">Create lists of synonyms and antonyms for the word. </w:t>
      </w:r>
      <w:bookmarkStart w:id="5" w:name="_Hlk525125549"/>
    </w:p>
    <w:p w14:paraId="52879F20" w14:textId="77777777" w:rsidR="007B733A" w:rsidRPr="00887983" w:rsidRDefault="007B733A" w:rsidP="007B733A">
      <w:pPr>
        <w:pStyle w:val="ListParagraph"/>
        <w:numPr>
          <w:ilvl w:val="0"/>
          <w:numId w:val="2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12" w:history="1">
        <w:r w:rsidRPr="00887983">
          <w:rPr>
            <w:rStyle w:val="Hyperlink"/>
            <w:rFonts w:cstheme="minorHAnsi"/>
          </w:rPr>
          <w:t>sentence frames</w:t>
        </w:r>
      </w:hyperlink>
      <w:r w:rsidRPr="00887983">
        <w:rPr>
          <w:rFonts w:cstheme="minorHAnsi"/>
        </w:rPr>
        <w:t xml:space="preserve"> to ensure they can participate in the conversation. </w:t>
      </w:r>
      <w:bookmarkEnd w:id="5"/>
    </w:p>
    <w:p w14:paraId="37F0773A" w14:textId="77777777" w:rsidR="007B733A" w:rsidRPr="00BA3B4C" w:rsidRDefault="007B733A" w:rsidP="007B733A">
      <w:pPr>
        <w:pStyle w:val="ListParagraph"/>
        <w:numPr>
          <w:ilvl w:val="1"/>
          <w:numId w:val="2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1F1AB56D" w14:textId="77777777" w:rsidR="007B733A" w:rsidRDefault="007B733A" w:rsidP="007B733A">
      <w:pPr>
        <w:pStyle w:val="ListParagraph"/>
        <w:ind w:left="1440"/>
        <w:rPr>
          <w:rFonts w:cstheme="minorHAnsi"/>
        </w:rPr>
      </w:pPr>
    </w:p>
    <w:p w14:paraId="5EAEE9C4" w14:textId="77777777" w:rsidR="007B733A" w:rsidRPr="00580EBE" w:rsidRDefault="007B733A" w:rsidP="007B733A">
      <w:pPr>
        <w:pStyle w:val="ListParagraph"/>
        <w:numPr>
          <w:ilvl w:val="0"/>
          <w:numId w:val="23"/>
        </w:numPr>
        <w:spacing w:after="160" w:line="254" w:lineRule="auto"/>
        <w:rPr>
          <w:rFonts w:cstheme="minorHAnsi"/>
        </w:rPr>
      </w:pPr>
      <w:r w:rsidRPr="00580EBE">
        <w:rPr>
          <w:rFonts w:cstheme="minorHAnsi"/>
        </w:rPr>
        <w:t xml:space="preserve">Use graphic organizers to help introduce content. </w:t>
      </w:r>
    </w:p>
    <w:p w14:paraId="774AF5DE" w14:textId="77777777" w:rsidR="007B733A" w:rsidRDefault="007B733A" w:rsidP="007B733A">
      <w:pPr>
        <w:pStyle w:val="ListParagraph"/>
        <w:rPr>
          <w:rFonts w:cstheme="minorHAnsi"/>
          <w:b/>
        </w:rPr>
      </w:pPr>
    </w:p>
    <w:p w14:paraId="11C7348C" w14:textId="77777777" w:rsidR="007B733A" w:rsidRDefault="007B733A" w:rsidP="007B733A">
      <w:pPr>
        <w:pStyle w:val="ListParagraph"/>
        <w:rPr>
          <w:rFonts w:cstheme="minorHAnsi"/>
          <w:b/>
        </w:rPr>
      </w:pPr>
      <w:r>
        <w:rPr>
          <w:rFonts w:cstheme="minorHAnsi"/>
          <w:b/>
        </w:rPr>
        <w:t xml:space="preserve">Examples of Activities:  </w:t>
      </w:r>
    </w:p>
    <w:p w14:paraId="22378BBE" w14:textId="77777777" w:rsidR="007B733A" w:rsidRPr="00580EBE" w:rsidRDefault="007B733A" w:rsidP="007B733A">
      <w:pPr>
        <w:pStyle w:val="ListParagraph"/>
        <w:numPr>
          <w:ilvl w:val="0"/>
          <w:numId w:val="25"/>
        </w:numPr>
        <w:spacing w:after="160" w:line="254" w:lineRule="auto"/>
        <w:rPr>
          <w:rFonts w:cstheme="minorHAnsi"/>
          <w:b/>
        </w:rPr>
      </w:pPr>
      <w:r w:rsidRPr="00580EBE">
        <w:rPr>
          <w:rFonts w:cstheme="minorHAnsi"/>
        </w:rPr>
        <w:t xml:space="preserve">Have students fill in a </w:t>
      </w:r>
      <w:hyperlink r:id="rId13"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47F8CA4B" w14:textId="77777777" w:rsidR="007B733A" w:rsidRPr="00580EBE" w:rsidRDefault="007B733A" w:rsidP="007B733A">
      <w:pPr>
        <w:pStyle w:val="ListParagraph"/>
        <w:numPr>
          <w:ilvl w:val="0"/>
          <w:numId w:val="25"/>
        </w:numPr>
        <w:spacing w:after="160" w:line="254" w:lineRule="auto"/>
        <w:rPr>
          <w:rFonts w:cstheme="minorHAnsi"/>
          <w:b/>
        </w:rPr>
      </w:pPr>
      <w:r w:rsidRPr="00580EBE">
        <w:rPr>
          <w:rFonts w:cstheme="minorHAnsi"/>
        </w:rPr>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2E758A05" w14:textId="77777777" w:rsidR="007B733A" w:rsidRPr="00BB4479" w:rsidRDefault="007B733A" w:rsidP="007B733A">
      <w:pPr>
        <w:pStyle w:val="ListParagraph"/>
        <w:numPr>
          <w:ilvl w:val="0"/>
          <w:numId w:val="2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6E3CB56F" w14:textId="77777777" w:rsidR="007B733A" w:rsidRDefault="007B733A" w:rsidP="007B733A">
      <w:pPr>
        <w:pStyle w:val="ListParagraph"/>
        <w:rPr>
          <w:rFonts w:cstheme="minorHAnsi"/>
        </w:rPr>
      </w:pPr>
    </w:p>
    <w:p w14:paraId="2A095870" w14:textId="77777777" w:rsidR="007B733A" w:rsidRDefault="007B733A" w:rsidP="007B733A">
      <w:pPr>
        <w:rPr>
          <w:rFonts w:cstheme="minorHAnsi"/>
          <w:b/>
        </w:rPr>
      </w:pPr>
      <w:r w:rsidRPr="00580EBE">
        <w:rPr>
          <w:rFonts w:cstheme="minorHAnsi"/>
          <w:b/>
          <w:sz w:val="28"/>
          <w:szCs w:val="28"/>
        </w:rPr>
        <w:t>During reading</w:t>
      </w:r>
      <w:r>
        <w:rPr>
          <w:rFonts w:cstheme="minorHAnsi"/>
          <w:b/>
        </w:rPr>
        <w:t xml:space="preserve">:  </w:t>
      </w:r>
    </w:p>
    <w:p w14:paraId="439296EE" w14:textId="77777777" w:rsidR="007B733A" w:rsidRDefault="007B733A" w:rsidP="007B733A">
      <w:pPr>
        <w:pStyle w:val="ListParagraph"/>
        <w:rPr>
          <w:rFonts w:cstheme="minorHAnsi"/>
        </w:rPr>
      </w:pPr>
    </w:p>
    <w:p w14:paraId="69B504EC" w14:textId="77777777" w:rsidR="007B733A" w:rsidRDefault="007B733A" w:rsidP="007B733A">
      <w:pPr>
        <w:pStyle w:val="ListParagraph"/>
        <w:numPr>
          <w:ilvl w:val="0"/>
          <w:numId w:val="2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608AB11E" w14:textId="77777777" w:rsidR="007B733A" w:rsidRDefault="007B733A" w:rsidP="007B733A">
      <w:pPr>
        <w:pStyle w:val="ListParagraph"/>
        <w:rPr>
          <w:rFonts w:cstheme="minorHAnsi"/>
        </w:rPr>
      </w:pPr>
    </w:p>
    <w:p w14:paraId="43B9AE81" w14:textId="77777777" w:rsidR="007B733A" w:rsidRDefault="007B733A" w:rsidP="007B733A">
      <w:pPr>
        <w:pStyle w:val="ListParagraph"/>
        <w:numPr>
          <w:ilvl w:val="0"/>
          <w:numId w:val="2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45686633" w14:textId="77777777" w:rsidR="007B733A" w:rsidRDefault="007B733A" w:rsidP="007B733A">
      <w:pPr>
        <w:pStyle w:val="ListParagraph"/>
        <w:rPr>
          <w:rFonts w:cstheme="minorHAnsi"/>
        </w:rPr>
      </w:pPr>
    </w:p>
    <w:p w14:paraId="51259C7A" w14:textId="77777777" w:rsidR="007B733A" w:rsidRDefault="007B733A" w:rsidP="007B733A">
      <w:pPr>
        <w:pStyle w:val="ListParagraph"/>
        <w:numPr>
          <w:ilvl w:val="0"/>
          <w:numId w:val="2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2AF0C804" w14:textId="77777777" w:rsidR="007B733A" w:rsidRDefault="007B733A" w:rsidP="007B733A">
      <w:pPr>
        <w:pStyle w:val="ListParagraph"/>
        <w:rPr>
          <w:rFonts w:cstheme="minorHAnsi"/>
        </w:rPr>
      </w:pPr>
    </w:p>
    <w:p w14:paraId="7236172B" w14:textId="77777777" w:rsidR="007B733A" w:rsidRDefault="007B733A" w:rsidP="007B733A">
      <w:pPr>
        <w:pStyle w:val="ListParagraph"/>
        <w:numPr>
          <w:ilvl w:val="0"/>
          <w:numId w:val="2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4" w:history="1">
        <w:r w:rsidRPr="002822BB">
          <w:rPr>
            <w:rStyle w:val="Hyperlink"/>
            <w:rFonts w:cstheme="minorHAnsi"/>
          </w:rPr>
          <w:t>sentence stems</w:t>
        </w:r>
      </w:hyperlink>
      <w:r>
        <w:rPr>
          <w:rFonts w:cstheme="minorHAnsi"/>
        </w:rPr>
        <w:t>.</w:t>
      </w:r>
    </w:p>
    <w:p w14:paraId="2023C508" w14:textId="77777777" w:rsidR="007B733A" w:rsidRDefault="007B733A" w:rsidP="007B733A">
      <w:pPr>
        <w:pStyle w:val="ListParagraph"/>
        <w:rPr>
          <w:rFonts w:cstheme="minorHAnsi"/>
        </w:rPr>
      </w:pPr>
    </w:p>
    <w:p w14:paraId="174A99DA" w14:textId="77777777" w:rsidR="007B733A" w:rsidRPr="002822BB" w:rsidRDefault="007B733A" w:rsidP="007B733A">
      <w:pPr>
        <w:pStyle w:val="ListParagraph"/>
        <w:numPr>
          <w:ilvl w:val="0"/>
          <w:numId w:val="2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23FD00C9" w14:textId="77777777" w:rsidR="007B733A" w:rsidRDefault="007B733A" w:rsidP="007B733A">
      <w:pPr>
        <w:pStyle w:val="ListParagraph"/>
        <w:rPr>
          <w:rFonts w:cstheme="minorHAnsi"/>
          <w:b/>
        </w:rPr>
      </w:pPr>
      <w:r>
        <w:rPr>
          <w:rFonts w:cstheme="minorHAnsi"/>
          <w:b/>
        </w:rPr>
        <w:lastRenderedPageBreak/>
        <w:t xml:space="preserve">Examples of Activities:  </w:t>
      </w:r>
    </w:p>
    <w:p w14:paraId="3C13E886" w14:textId="77777777" w:rsidR="007B733A" w:rsidRDefault="007B733A" w:rsidP="007B733A">
      <w:pPr>
        <w:pStyle w:val="ListParagraph"/>
        <w:numPr>
          <w:ilvl w:val="0"/>
          <w:numId w:val="30"/>
        </w:numPr>
        <w:spacing w:after="160" w:line="254" w:lineRule="auto"/>
        <w:rPr>
          <w:rFonts w:cstheme="minorHAnsi"/>
        </w:rPr>
      </w:pPr>
      <w:r>
        <w:rPr>
          <w:rFonts w:cstheme="minorHAnsi"/>
        </w:rPr>
        <w:t xml:space="preserve">Have students include the example from the text in their glossary that they created.  </w:t>
      </w:r>
    </w:p>
    <w:p w14:paraId="62CC3DC9" w14:textId="77777777" w:rsidR="007B733A" w:rsidRDefault="007B733A" w:rsidP="007B733A">
      <w:pPr>
        <w:pStyle w:val="ListParagraph"/>
        <w:numPr>
          <w:ilvl w:val="0"/>
          <w:numId w:val="30"/>
        </w:numPr>
        <w:spacing w:after="160" w:line="254" w:lineRule="auto"/>
        <w:rPr>
          <w:rFonts w:cstheme="minorHAnsi"/>
        </w:rPr>
      </w:pPr>
      <w:r>
        <w:rPr>
          <w:rFonts w:cstheme="minorHAnsi"/>
        </w:rPr>
        <w:t xml:space="preserve">Create or find pictures that represent how the word was used in the passage.  </w:t>
      </w:r>
    </w:p>
    <w:p w14:paraId="506B3171" w14:textId="77777777" w:rsidR="007B733A" w:rsidRDefault="007B733A" w:rsidP="007B733A">
      <w:pPr>
        <w:pStyle w:val="ListParagraph"/>
        <w:numPr>
          <w:ilvl w:val="0"/>
          <w:numId w:val="30"/>
        </w:numPr>
        <w:spacing w:after="160" w:line="254" w:lineRule="auto"/>
        <w:rPr>
          <w:rFonts w:cstheme="minorHAnsi"/>
        </w:rPr>
      </w:pPr>
      <w:r>
        <w:rPr>
          <w:rFonts w:cstheme="minorHAnsi"/>
        </w:rPr>
        <w:t xml:space="preserve">Practice creating sentences using the word in the way it was using in the passage.  </w:t>
      </w:r>
    </w:p>
    <w:p w14:paraId="3B54ABB2" w14:textId="77777777" w:rsidR="007B733A" w:rsidRDefault="007B733A" w:rsidP="007B733A">
      <w:pPr>
        <w:pStyle w:val="ListParagraph"/>
        <w:numPr>
          <w:ilvl w:val="0"/>
          <w:numId w:val="30"/>
        </w:numPr>
        <w:spacing w:after="160" w:line="254" w:lineRule="auto"/>
        <w:rPr>
          <w:rFonts w:cstheme="minorHAnsi"/>
        </w:rPr>
      </w:pPr>
      <w:r>
        <w:rPr>
          <w:rFonts w:cstheme="minorHAnsi"/>
        </w:rPr>
        <w:t xml:space="preserve">Have students discuss the author’s word choice.  </w:t>
      </w:r>
    </w:p>
    <w:p w14:paraId="3A4B97DE" w14:textId="77777777" w:rsidR="007B733A" w:rsidRDefault="007B733A" w:rsidP="007B733A">
      <w:pPr>
        <w:pStyle w:val="ListParagraph"/>
        <w:rPr>
          <w:rFonts w:cstheme="minorHAnsi"/>
        </w:rPr>
      </w:pPr>
    </w:p>
    <w:p w14:paraId="010DEF14" w14:textId="77777777" w:rsidR="007B733A" w:rsidRDefault="007B733A" w:rsidP="007B733A">
      <w:pPr>
        <w:pStyle w:val="ListParagraph"/>
        <w:numPr>
          <w:ilvl w:val="0"/>
          <w:numId w:val="20"/>
        </w:numPr>
        <w:spacing w:after="160" w:line="254" w:lineRule="auto"/>
        <w:rPr>
          <w:rFonts w:cstheme="minorHAnsi"/>
        </w:rPr>
      </w:pPr>
      <w:r>
        <w:rPr>
          <w:rFonts w:cstheme="minorHAnsi"/>
        </w:rPr>
        <w:t xml:space="preserve">Use graphic organizers to help organize content and thinking.  </w:t>
      </w:r>
    </w:p>
    <w:p w14:paraId="0E997410" w14:textId="77777777" w:rsidR="007B733A" w:rsidRDefault="007B733A" w:rsidP="007B733A">
      <w:pPr>
        <w:pStyle w:val="ListParagraph"/>
        <w:rPr>
          <w:rFonts w:cstheme="minorHAnsi"/>
        </w:rPr>
      </w:pPr>
      <w:r>
        <w:rPr>
          <w:rFonts w:cstheme="minorHAnsi"/>
          <w:b/>
        </w:rPr>
        <w:t>Examples of Activities:</w:t>
      </w:r>
      <w:r>
        <w:rPr>
          <w:rFonts w:cstheme="minorHAnsi"/>
        </w:rPr>
        <w:t xml:space="preserve">  </w:t>
      </w:r>
    </w:p>
    <w:p w14:paraId="30063A38" w14:textId="77777777" w:rsidR="007B733A" w:rsidRDefault="007B733A" w:rsidP="007B733A">
      <w:pPr>
        <w:pStyle w:val="ListParagraph"/>
        <w:numPr>
          <w:ilvl w:val="0"/>
          <w:numId w:val="3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79F4425B" w14:textId="77777777" w:rsidR="007B733A" w:rsidRDefault="007B733A" w:rsidP="007B733A">
      <w:pPr>
        <w:pStyle w:val="ListParagraph"/>
        <w:numPr>
          <w:ilvl w:val="0"/>
          <w:numId w:val="3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2AA2949C" w14:textId="77777777" w:rsidR="007B733A" w:rsidRPr="003A0E41" w:rsidRDefault="007B733A" w:rsidP="007B733A">
      <w:pPr>
        <w:pStyle w:val="ListParagraph"/>
        <w:numPr>
          <w:ilvl w:val="0"/>
          <w:numId w:val="31"/>
        </w:numPr>
        <w:spacing w:after="160" w:line="254" w:lineRule="auto"/>
        <w:rPr>
          <w:rFonts w:cstheme="minorHAnsi"/>
          <w:b/>
        </w:rPr>
      </w:pPr>
      <w:r>
        <w:rPr>
          <w:rFonts w:cstheme="minorHAnsi"/>
        </w:rPr>
        <w:t xml:space="preserve">If you had students fill in a KWL, have them fill in the “L” section as they read the passage. </w:t>
      </w:r>
    </w:p>
    <w:p w14:paraId="3A2BE3FD" w14:textId="77777777" w:rsidR="007B733A" w:rsidRDefault="007B733A" w:rsidP="007B733A">
      <w:pPr>
        <w:pStyle w:val="ListParagraph"/>
        <w:numPr>
          <w:ilvl w:val="0"/>
          <w:numId w:val="20"/>
        </w:numPr>
        <w:spacing w:after="160" w:line="254" w:lineRule="auto"/>
        <w:rPr>
          <w:rFonts w:cstheme="minorHAnsi"/>
        </w:rPr>
      </w:pPr>
      <w:r>
        <w:rPr>
          <w:rFonts w:cstheme="minorHAnsi"/>
        </w:rPr>
        <w:t>Utilize any illustrations or text features that come with the story or passage to better understand the reading.</w:t>
      </w:r>
    </w:p>
    <w:p w14:paraId="40D6270B" w14:textId="77777777" w:rsidR="007B733A" w:rsidRDefault="007B733A" w:rsidP="007B733A">
      <w:pPr>
        <w:pStyle w:val="ListParagraph"/>
        <w:numPr>
          <w:ilvl w:val="0"/>
          <w:numId w:val="2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72A4AB6F" w14:textId="77777777" w:rsidR="007B733A" w:rsidRPr="0059018A" w:rsidRDefault="007B733A" w:rsidP="007B733A">
      <w:pPr>
        <w:pStyle w:val="ListParagraph"/>
        <w:numPr>
          <w:ilvl w:val="0"/>
          <w:numId w:val="20"/>
        </w:numPr>
        <w:spacing w:after="160" w:line="254" w:lineRule="auto"/>
        <w:rPr>
          <w:rFonts w:cstheme="minorHAnsi"/>
        </w:rPr>
      </w:pPr>
      <w:r w:rsidRPr="0059018A">
        <w:rPr>
          <w:rFonts w:cstheme="minorHAnsi"/>
        </w:rPr>
        <w:t>Identify any text features such as captions and discuss how they contribute to meaning.</w:t>
      </w:r>
    </w:p>
    <w:p w14:paraId="3251A461" w14:textId="77777777" w:rsidR="007B733A" w:rsidRPr="00782445" w:rsidRDefault="007B733A" w:rsidP="007B733A">
      <w:pPr>
        <w:pStyle w:val="ListParagraph"/>
        <w:rPr>
          <w:rFonts w:cstheme="minorHAnsi"/>
          <w:b/>
        </w:rPr>
      </w:pPr>
    </w:p>
    <w:p w14:paraId="011BFC2D" w14:textId="77777777" w:rsidR="007B733A" w:rsidRPr="00FA3362" w:rsidRDefault="007B733A" w:rsidP="007B733A">
      <w:pPr>
        <w:rPr>
          <w:rFonts w:cstheme="minorHAnsi"/>
          <w:b/>
          <w:sz w:val="28"/>
          <w:szCs w:val="28"/>
        </w:rPr>
      </w:pPr>
      <w:r w:rsidRPr="00FA3362">
        <w:rPr>
          <w:rFonts w:cstheme="minorHAnsi"/>
          <w:b/>
          <w:sz w:val="28"/>
          <w:szCs w:val="28"/>
        </w:rPr>
        <w:t xml:space="preserve">After reading:  </w:t>
      </w:r>
    </w:p>
    <w:p w14:paraId="29A60325" w14:textId="77777777" w:rsidR="007B733A" w:rsidRDefault="007B733A" w:rsidP="007B733A">
      <w:pPr>
        <w:pStyle w:val="ListParagraph"/>
        <w:numPr>
          <w:ilvl w:val="0"/>
          <w:numId w:val="2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60D37024" w14:textId="77777777" w:rsidR="007B733A" w:rsidRPr="00A63EAE" w:rsidRDefault="007B733A" w:rsidP="007B733A">
      <w:pPr>
        <w:pStyle w:val="ListParagraph"/>
        <w:spacing w:line="256" w:lineRule="auto"/>
        <w:rPr>
          <w:rFonts w:cstheme="minorHAnsi"/>
        </w:rPr>
      </w:pPr>
    </w:p>
    <w:p w14:paraId="2A820848" w14:textId="77777777" w:rsidR="007B733A" w:rsidRDefault="007B733A" w:rsidP="007B733A">
      <w:pPr>
        <w:pStyle w:val="ListParagraph"/>
        <w:numPr>
          <w:ilvl w:val="0"/>
          <w:numId w:val="2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5984833A" w14:textId="77777777" w:rsidR="007B733A" w:rsidRDefault="007B733A" w:rsidP="007B733A">
      <w:pPr>
        <w:pStyle w:val="ListParagraph"/>
        <w:rPr>
          <w:rFonts w:cstheme="minorHAnsi"/>
        </w:rPr>
      </w:pPr>
    </w:p>
    <w:p w14:paraId="4BAB3670" w14:textId="77777777" w:rsidR="007B733A" w:rsidRPr="00FA3362" w:rsidRDefault="007B733A" w:rsidP="007B733A">
      <w:pPr>
        <w:pStyle w:val="ListParagraph"/>
        <w:numPr>
          <w:ilvl w:val="0"/>
          <w:numId w:val="2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5" w:history="1">
        <w:r w:rsidRPr="00FA3362">
          <w:rPr>
            <w:rStyle w:val="Hyperlink"/>
            <w:rFonts w:cstheme="minorHAnsi"/>
          </w:rPr>
          <w:t>here</w:t>
        </w:r>
      </w:hyperlink>
      <w:r w:rsidRPr="00FA3362">
        <w:rPr>
          <w:rFonts w:cstheme="minorHAnsi"/>
        </w:rPr>
        <w:t>.</w:t>
      </w:r>
    </w:p>
    <w:p w14:paraId="025455E3" w14:textId="77777777" w:rsidR="007B733A" w:rsidRDefault="007B733A" w:rsidP="007B733A">
      <w:pPr>
        <w:pStyle w:val="ListParagraph"/>
        <w:rPr>
          <w:rFonts w:cstheme="minorHAnsi"/>
        </w:rPr>
      </w:pPr>
    </w:p>
    <w:p w14:paraId="786F87DB" w14:textId="77777777" w:rsidR="007B733A" w:rsidRPr="00FA3362" w:rsidRDefault="007B733A" w:rsidP="007B733A">
      <w:pPr>
        <w:pStyle w:val="ListParagraph"/>
        <w:numPr>
          <w:ilvl w:val="0"/>
          <w:numId w:val="21"/>
        </w:numPr>
        <w:spacing w:after="160" w:line="254" w:lineRule="auto"/>
        <w:rPr>
          <w:rFonts w:cstheme="minorHAnsi"/>
          <w:b/>
        </w:rPr>
      </w:pPr>
      <w:r w:rsidRPr="00FA3362">
        <w:rPr>
          <w:rFonts w:cstheme="minorHAnsi"/>
        </w:rPr>
        <w:lastRenderedPageBreak/>
        <w:t>Reinforce new vocabulary using multiple modalities</w:t>
      </w:r>
    </w:p>
    <w:p w14:paraId="69BBC4B6" w14:textId="77777777" w:rsidR="007B733A" w:rsidRPr="00FA3362" w:rsidRDefault="007B733A" w:rsidP="007B733A">
      <w:pPr>
        <w:pStyle w:val="ListParagraph"/>
        <w:rPr>
          <w:rFonts w:cstheme="minorHAnsi"/>
          <w:b/>
        </w:rPr>
      </w:pPr>
    </w:p>
    <w:p w14:paraId="6376571A" w14:textId="77777777" w:rsidR="007B733A" w:rsidRPr="00FA3362" w:rsidRDefault="007B733A" w:rsidP="007B733A">
      <w:pPr>
        <w:pStyle w:val="ListParagraph"/>
        <w:rPr>
          <w:rFonts w:cstheme="minorHAnsi"/>
          <w:b/>
        </w:rPr>
      </w:pPr>
      <w:r w:rsidRPr="00FA3362">
        <w:rPr>
          <w:rFonts w:cstheme="minorHAnsi"/>
          <w:b/>
        </w:rPr>
        <w:t xml:space="preserve">Examples of activities: </w:t>
      </w:r>
    </w:p>
    <w:p w14:paraId="4DF86A3E" w14:textId="77777777" w:rsidR="007B733A" w:rsidRDefault="007B733A" w:rsidP="007B733A">
      <w:pPr>
        <w:pStyle w:val="ListParagraph"/>
        <w:numPr>
          <w:ilvl w:val="0"/>
          <w:numId w:val="3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E10B8A5" w14:textId="77777777" w:rsidR="007B733A" w:rsidRDefault="007B733A" w:rsidP="007B733A">
      <w:pPr>
        <w:pStyle w:val="ListParagraph"/>
        <w:numPr>
          <w:ilvl w:val="0"/>
          <w:numId w:val="32"/>
        </w:numPr>
        <w:spacing w:after="160" w:line="254" w:lineRule="auto"/>
        <w:rPr>
          <w:rFonts w:cstheme="minorHAnsi"/>
        </w:rPr>
      </w:pPr>
      <w:r>
        <w:rPr>
          <w:rFonts w:cstheme="minorHAnsi"/>
        </w:rPr>
        <w:t xml:space="preserve">Require students to include the words introduced before reading in the culminating writing task. </w:t>
      </w:r>
    </w:p>
    <w:p w14:paraId="72886FE6" w14:textId="77777777" w:rsidR="007B733A" w:rsidRDefault="007B733A" w:rsidP="007B733A">
      <w:pPr>
        <w:pStyle w:val="ListParagraph"/>
        <w:numPr>
          <w:ilvl w:val="0"/>
          <w:numId w:val="3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739C236" w14:textId="77777777" w:rsidR="007B733A" w:rsidRDefault="007B733A" w:rsidP="007B733A">
      <w:pPr>
        <w:pStyle w:val="ListParagraph"/>
        <w:numPr>
          <w:ilvl w:val="0"/>
          <w:numId w:val="3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7DDC94F7" w14:textId="77777777" w:rsidR="007B733A" w:rsidRPr="00AC4FB6" w:rsidRDefault="007B733A" w:rsidP="007B733A">
      <w:pPr>
        <w:pStyle w:val="ListParagraph"/>
        <w:ind w:left="1440"/>
        <w:rPr>
          <w:rFonts w:cstheme="minorHAnsi"/>
        </w:rPr>
      </w:pPr>
    </w:p>
    <w:p w14:paraId="124BB19B" w14:textId="77777777" w:rsidR="007B733A" w:rsidRDefault="007B733A" w:rsidP="007B733A">
      <w:pPr>
        <w:pStyle w:val="ListParagraph"/>
        <w:numPr>
          <w:ilvl w:val="0"/>
          <w:numId w:val="21"/>
        </w:numPr>
        <w:spacing w:after="160" w:line="254" w:lineRule="auto"/>
        <w:rPr>
          <w:rFonts w:cstheme="minorHAnsi"/>
        </w:rPr>
      </w:pPr>
      <w:bookmarkStart w:id="6"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6" w:history="1">
        <w:r w:rsidRPr="00A63EAE">
          <w:rPr>
            <w:rStyle w:val="Hyperlink"/>
            <w:rFonts w:cstheme="minorHAnsi"/>
          </w:rPr>
          <w:t>here</w:t>
        </w:r>
      </w:hyperlink>
      <w:r>
        <w:rPr>
          <w:rFonts w:cstheme="minorHAnsi"/>
        </w:rPr>
        <w:t>.</w:t>
      </w:r>
      <w:bookmarkEnd w:id="6"/>
    </w:p>
    <w:p w14:paraId="7CE9541B" w14:textId="77777777" w:rsidR="007B733A" w:rsidRPr="00A63EAE" w:rsidRDefault="007B733A" w:rsidP="007B733A">
      <w:pPr>
        <w:pStyle w:val="ListParagraph"/>
        <w:rPr>
          <w:rFonts w:cstheme="minorHAnsi"/>
        </w:rPr>
      </w:pPr>
    </w:p>
    <w:p w14:paraId="1E4C96FB" w14:textId="77777777" w:rsidR="007B733A" w:rsidRDefault="007B733A" w:rsidP="007B733A">
      <w:pPr>
        <w:pStyle w:val="ListParagraph"/>
        <w:numPr>
          <w:ilvl w:val="0"/>
          <w:numId w:val="21"/>
        </w:numPr>
        <w:spacing w:after="160" w:line="254" w:lineRule="auto"/>
        <w:rPr>
          <w:rFonts w:cstheme="minorHAnsi"/>
        </w:rPr>
      </w:pPr>
      <w:r>
        <w:rPr>
          <w:rFonts w:cstheme="minorHAnsi"/>
        </w:rPr>
        <w:t>Provide differentiated scaffolds for writing assignments based on students’ English language proficiency levels.</w:t>
      </w:r>
    </w:p>
    <w:p w14:paraId="7B48E8BB" w14:textId="77777777" w:rsidR="007B733A" w:rsidRDefault="007B733A" w:rsidP="007B733A">
      <w:pPr>
        <w:pStyle w:val="ListParagraph"/>
        <w:rPr>
          <w:rFonts w:cstheme="minorHAnsi"/>
          <w:b/>
        </w:rPr>
      </w:pPr>
    </w:p>
    <w:p w14:paraId="37154E10" w14:textId="77777777" w:rsidR="007B733A" w:rsidRDefault="007B733A" w:rsidP="007B733A">
      <w:pPr>
        <w:pStyle w:val="ListParagraph"/>
        <w:rPr>
          <w:rFonts w:cstheme="minorHAnsi"/>
        </w:rPr>
      </w:pPr>
      <w:r>
        <w:rPr>
          <w:rFonts w:cstheme="minorHAnsi"/>
          <w:b/>
        </w:rPr>
        <w:t>Examples of Activities:</w:t>
      </w:r>
      <w:r>
        <w:rPr>
          <w:rFonts w:cstheme="minorHAnsi"/>
        </w:rPr>
        <w:t xml:space="preserve"> </w:t>
      </w:r>
    </w:p>
    <w:p w14:paraId="476086AA" w14:textId="77777777" w:rsidR="007B733A" w:rsidRDefault="007B733A" w:rsidP="007B733A">
      <w:pPr>
        <w:pStyle w:val="ListParagraph"/>
        <w:numPr>
          <w:ilvl w:val="0"/>
          <w:numId w:val="29"/>
        </w:numPr>
        <w:spacing w:after="160" w:line="254" w:lineRule="auto"/>
        <w:rPr>
          <w:rFonts w:cstheme="minorHAnsi"/>
        </w:rPr>
      </w:pPr>
      <w:bookmarkStart w:id="7"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5D1B1334" w14:textId="77777777" w:rsidR="007B733A" w:rsidRDefault="007B733A" w:rsidP="007B733A">
      <w:pPr>
        <w:pStyle w:val="ListParagraph"/>
        <w:numPr>
          <w:ilvl w:val="0"/>
          <w:numId w:val="29"/>
        </w:numPr>
        <w:spacing w:after="160" w:line="254" w:lineRule="auto"/>
        <w:rPr>
          <w:rFonts w:cstheme="minorHAnsi"/>
        </w:rPr>
      </w:pPr>
      <w:bookmarkStart w:id="8"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8"/>
    <w:p w14:paraId="72BC9DDC" w14:textId="77777777" w:rsidR="007B733A" w:rsidRDefault="007B733A" w:rsidP="007B733A">
      <w:pPr>
        <w:pStyle w:val="ListParagraph"/>
        <w:numPr>
          <w:ilvl w:val="0"/>
          <w:numId w:val="2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900F74F" w14:textId="77777777" w:rsidR="007B733A" w:rsidRPr="00911037" w:rsidRDefault="007B733A" w:rsidP="007B733A">
      <w:pPr>
        <w:pStyle w:val="ListParagraph"/>
        <w:numPr>
          <w:ilvl w:val="0"/>
          <w:numId w:val="2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7"/>
    <w:p w14:paraId="451C6B3D" w14:textId="77777777" w:rsidR="007B733A" w:rsidRDefault="007B733A" w:rsidP="007B733A">
      <w:pPr>
        <w:pStyle w:val="ListParagraph"/>
        <w:numPr>
          <w:ilvl w:val="0"/>
          <w:numId w:val="2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1"/>
    </w:p>
    <w:p w14:paraId="2B60AC6A" w14:textId="77777777" w:rsidR="0018635B" w:rsidRPr="00AD21CD" w:rsidRDefault="0018635B" w:rsidP="00F01D58">
      <w:pPr>
        <w:pStyle w:val="ListParagraph"/>
        <w:spacing w:after="0" w:line="360" w:lineRule="auto"/>
        <w:ind w:left="360"/>
        <w:rPr>
          <w:sz w:val="24"/>
        </w:rPr>
      </w:pPr>
    </w:p>
    <w:sectPr w:rsidR="0018635B" w:rsidRPr="00AD21CD" w:rsidSect="007B733A">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EDEF5" w14:textId="77777777" w:rsidR="007069E6" w:rsidRDefault="007069E6" w:rsidP="007C5C7E">
      <w:pPr>
        <w:spacing w:after="0" w:line="240" w:lineRule="auto"/>
      </w:pPr>
      <w:r>
        <w:separator/>
      </w:r>
    </w:p>
  </w:endnote>
  <w:endnote w:type="continuationSeparator" w:id="0">
    <w:p w14:paraId="6E39D553" w14:textId="77777777" w:rsidR="007069E6" w:rsidRDefault="007069E6" w:rsidP="007C5C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A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20000287"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AC9FC" w14:textId="77777777" w:rsidR="007069E6" w:rsidRDefault="007069E6" w:rsidP="007C5C7E">
      <w:pPr>
        <w:spacing w:after="0" w:line="240" w:lineRule="auto"/>
      </w:pPr>
      <w:r>
        <w:separator/>
      </w:r>
    </w:p>
  </w:footnote>
  <w:footnote w:type="continuationSeparator" w:id="0">
    <w:p w14:paraId="33505F92" w14:textId="77777777" w:rsidR="007069E6" w:rsidRDefault="007069E6" w:rsidP="007C5C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86B271" w14:textId="77777777" w:rsidR="00270151" w:rsidRDefault="00F01D58" w:rsidP="001034D9">
    <w:pPr>
      <w:pStyle w:val="Header"/>
      <w:jc w:val="center"/>
    </w:pPr>
    <w:r>
      <w:t xml:space="preserve">Alexander, Who Used to be Rich Last Sunday/ Judith </w:t>
    </w:r>
    <w:proofErr w:type="spellStart"/>
    <w:r>
      <w:t>Viorst</w:t>
    </w:r>
    <w:proofErr w:type="spellEnd"/>
    <w:r>
      <w:t>/ Created by Boston District</w:t>
    </w:r>
  </w:p>
  <w:p w14:paraId="3A787716" w14:textId="77777777" w:rsidR="00270151" w:rsidRDefault="002701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CD093B"/>
    <w:multiLevelType w:val="hybridMultilevel"/>
    <w:tmpl w:val="BC6280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173C83"/>
    <w:multiLevelType w:val="hybridMultilevel"/>
    <w:tmpl w:val="AC82A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B908F1"/>
    <w:multiLevelType w:val="hybridMultilevel"/>
    <w:tmpl w:val="001224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56E5CB0"/>
    <w:multiLevelType w:val="hybridMultilevel"/>
    <w:tmpl w:val="222EAB22"/>
    <w:lvl w:ilvl="0" w:tplc="BC5CA1D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BAD390E"/>
    <w:multiLevelType w:val="hybridMultilevel"/>
    <w:tmpl w:val="2F90F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2"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B2DC5"/>
    <w:multiLevelType w:val="hybridMultilevel"/>
    <w:tmpl w:val="D9924E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50D331D"/>
    <w:multiLevelType w:val="hybridMultilevel"/>
    <w:tmpl w:val="50E4D0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DE1625"/>
    <w:multiLevelType w:val="hybridMultilevel"/>
    <w:tmpl w:val="8910A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2"/>
  </w:num>
  <w:num w:numId="2">
    <w:abstractNumId w:val="9"/>
  </w:num>
  <w:num w:numId="3">
    <w:abstractNumId w:val="12"/>
  </w:num>
  <w:num w:numId="4">
    <w:abstractNumId w:val="11"/>
  </w:num>
  <w:num w:numId="5">
    <w:abstractNumId w:val="5"/>
  </w:num>
  <w:num w:numId="6">
    <w:abstractNumId w:val="13"/>
  </w:num>
  <w:num w:numId="7">
    <w:abstractNumId w:val="17"/>
  </w:num>
  <w:num w:numId="8">
    <w:abstractNumId w:val="0"/>
  </w:num>
  <w:num w:numId="9">
    <w:abstractNumId w:val="26"/>
  </w:num>
  <w:num w:numId="10">
    <w:abstractNumId w:val="18"/>
  </w:num>
  <w:num w:numId="11">
    <w:abstractNumId w:val="25"/>
  </w:num>
  <w:num w:numId="12">
    <w:abstractNumId w:val="6"/>
  </w:num>
  <w:num w:numId="13">
    <w:abstractNumId w:val="28"/>
  </w:num>
  <w:num w:numId="14">
    <w:abstractNumId w:val="15"/>
  </w:num>
  <w:num w:numId="15">
    <w:abstractNumId w:val="20"/>
  </w:num>
  <w:num w:numId="16">
    <w:abstractNumId w:val="31"/>
  </w:num>
  <w:num w:numId="17">
    <w:abstractNumId w:val="14"/>
  </w:num>
  <w:num w:numId="18">
    <w:abstractNumId w:val="7"/>
  </w:num>
  <w:num w:numId="19">
    <w:abstractNumId w:val="30"/>
  </w:num>
  <w:num w:numId="20">
    <w:abstractNumId w:val="4"/>
  </w:num>
  <w:num w:numId="21">
    <w:abstractNumId w:val="10"/>
  </w:num>
  <w:num w:numId="22">
    <w:abstractNumId w:val="24"/>
  </w:num>
  <w:num w:numId="23">
    <w:abstractNumId w:val="23"/>
  </w:num>
  <w:num w:numId="24">
    <w:abstractNumId w:val="1"/>
  </w:num>
  <w:num w:numId="25">
    <w:abstractNumId w:val="3"/>
  </w:num>
  <w:num w:numId="26">
    <w:abstractNumId w:val="27"/>
  </w:num>
  <w:num w:numId="27">
    <w:abstractNumId w:val="8"/>
  </w:num>
  <w:num w:numId="28">
    <w:abstractNumId w:val="29"/>
  </w:num>
  <w:num w:numId="29">
    <w:abstractNumId w:val="19"/>
  </w:num>
  <w:num w:numId="30">
    <w:abstractNumId w:val="2"/>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7"/>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7713"/>
    <w:rsid w:val="00023430"/>
    <w:rsid w:val="00026D6A"/>
    <w:rsid w:val="000406E7"/>
    <w:rsid w:val="000601D8"/>
    <w:rsid w:val="000629C6"/>
    <w:rsid w:val="00073B14"/>
    <w:rsid w:val="0007569E"/>
    <w:rsid w:val="00081A99"/>
    <w:rsid w:val="00093577"/>
    <w:rsid w:val="000B21CE"/>
    <w:rsid w:val="000B5786"/>
    <w:rsid w:val="000B6DF7"/>
    <w:rsid w:val="000E664A"/>
    <w:rsid w:val="000E7263"/>
    <w:rsid w:val="000F75C5"/>
    <w:rsid w:val="001034D9"/>
    <w:rsid w:val="00141DD2"/>
    <w:rsid w:val="00144A4B"/>
    <w:rsid w:val="00172736"/>
    <w:rsid w:val="00174578"/>
    <w:rsid w:val="00177848"/>
    <w:rsid w:val="0018635B"/>
    <w:rsid w:val="00193EB0"/>
    <w:rsid w:val="001C1D02"/>
    <w:rsid w:val="001E3145"/>
    <w:rsid w:val="001F1840"/>
    <w:rsid w:val="001F5B94"/>
    <w:rsid w:val="002047C3"/>
    <w:rsid w:val="00204D82"/>
    <w:rsid w:val="0022034E"/>
    <w:rsid w:val="002217D8"/>
    <w:rsid w:val="002269C7"/>
    <w:rsid w:val="0022709F"/>
    <w:rsid w:val="00247713"/>
    <w:rsid w:val="00266CA3"/>
    <w:rsid w:val="00270151"/>
    <w:rsid w:val="00286F6B"/>
    <w:rsid w:val="00293076"/>
    <w:rsid w:val="002A1C43"/>
    <w:rsid w:val="002C77A8"/>
    <w:rsid w:val="002F4D99"/>
    <w:rsid w:val="00310B63"/>
    <w:rsid w:val="003141BC"/>
    <w:rsid w:val="00320A5A"/>
    <w:rsid w:val="003226F0"/>
    <w:rsid w:val="00357D5B"/>
    <w:rsid w:val="0037186E"/>
    <w:rsid w:val="00382434"/>
    <w:rsid w:val="00384837"/>
    <w:rsid w:val="00387964"/>
    <w:rsid w:val="00392E6A"/>
    <w:rsid w:val="003C4B0D"/>
    <w:rsid w:val="003E0AAA"/>
    <w:rsid w:val="00421A1B"/>
    <w:rsid w:val="00430CEE"/>
    <w:rsid w:val="00433701"/>
    <w:rsid w:val="004661F5"/>
    <w:rsid w:val="004A47B4"/>
    <w:rsid w:val="004A7836"/>
    <w:rsid w:val="004B2372"/>
    <w:rsid w:val="004B53C1"/>
    <w:rsid w:val="004D3BFD"/>
    <w:rsid w:val="004D4480"/>
    <w:rsid w:val="004F00CD"/>
    <w:rsid w:val="0051149E"/>
    <w:rsid w:val="00520758"/>
    <w:rsid w:val="005222B3"/>
    <w:rsid w:val="00531722"/>
    <w:rsid w:val="00543940"/>
    <w:rsid w:val="00545861"/>
    <w:rsid w:val="005464AA"/>
    <w:rsid w:val="00551164"/>
    <w:rsid w:val="00557D31"/>
    <w:rsid w:val="0058463C"/>
    <w:rsid w:val="00585417"/>
    <w:rsid w:val="00586410"/>
    <w:rsid w:val="0059136E"/>
    <w:rsid w:val="00595C59"/>
    <w:rsid w:val="005A3E77"/>
    <w:rsid w:val="005B490E"/>
    <w:rsid w:val="005B6C42"/>
    <w:rsid w:val="005B7D05"/>
    <w:rsid w:val="005F445E"/>
    <w:rsid w:val="005F6F91"/>
    <w:rsid w:val="00630169"/>
    <w:rsid w:val="00697302"/>
    <w:rsid w:val="006A0D76"/>
    <w:rsid w:val="006B4055"/>
    <w:rsid w:val="006E491C"/>
    <w:rsid w:val="006F03E1"/>
    <w:rsid w:val="006F4678"/>
    <w:rsid w:val="007069E6"/>
    <w:rsid w:val="00707FA3"/>
    <w:rsid w:val="00711F4B"/>
    <w:rsid w:val="0071580F"/>
    <w:rsid w:val="00723A87"/>
    <w:rsid w:val="0074328A"/>
    <w:rsid w:val="00753B01"/>
    <w:rsid w:val="007A677C"/>
    <w:rsid w:val="007A76DD"/>
    <w:rsid w:val="007A770E"/>
    <w:rsid w:val="007A7E33"/>
    <w:rsid w:val="007B449E"/>
    <w:rsid w:val="007B733A"/>
    <w:rsid w:val="007B7EAC"/>
    <w:rsid w:val="007C1EF1"/>
    <w:rsid w:val="007C2CF3"/>
    <w:rsid w:val="007C5C7E"/>
    <w:rsid w:val="00813997"/>
    <w:rsid w:val="00816EE6"/>
    <w:rsid w:val="0082475F"/>
    <w:rsid w:val="00841C15"/>
    <w:rsid w:val="008437BA"/>
    <w:rsid w:val="008517EB"/>
    <w:rsid w:val="0085224F"/>
    <w:rsid w:val="00883A60"/>
    <w:rsid w:val="008A3ED3"/>
    <w:rsid w:val="008C2CE5"/>
    <w:rsid w:val="008D30C9"/>
    <w:rsid w:val="008D4B0D"/>
    <w:rsid w:val="008E2FB2"/>
    <w:rsid w:val="00922685"/>
    <w:rsid w:val="0093038E"/>
    <w:rsid w:val="0093474C"/>
    <w:rsid w:val="00940943"/>
    <w:rsid w:val="0095234C"/>
    <w:rsid w:val="00970D74"/>
    <w:rsid w:val="00972AA1"/>
    <w:rsid w:val="00981D96"/>
    <w:rsid w:val="00986747"/>
    <w:rsid w:val="009B08A6"/>
    <w:rsid w:val="009B2F14"/>
    <w:rsid w:val="009D602B"/>
    <w:rsid w:val="009E6E94"/>
    <w:rsid w:val="00A32132"/>
    <w:rsid w:val="00A34B64"/>
    <w:rsid w:val="00A4516C"/>
    <w:rsid w:val="00A5400B"/>
    <w:rsid w:val="00A74BCC"/>
    <w:rsid w:val="00A764E9"/>
    <w:rsid w:val="00A803B0"/>
    <w:rsid w:val="00A92B34"/>
    <w:rsid w:val="00AC0831"/>
    <w:rsid w:val="00AC67AC"/>
    <w:rsid w:val="00AD155A"/>
    <w:rsid w:val="00AD21CD"/>
    <w:rsid w:val="00AD36DE"/>
    <w:rsid w:val="00AE187D"/>
    <w:rsid w:val="00AF6459"/>
    <w:rsid w:val="00B0000C"/>
    <w:rsid w:val="00B02726"/>
    <w:rsid w:val="00B13FBF"/>
    <w:rsid w:val="00B356CA"/>
    <w:rsid w:val="00B44D3C"/>
    <w:rsid w:val="00B474EF"/>
    <w:rsid w:val="00B65FBC"/>
    <w:rsid w:val="00B9763E"/>
    <w:rsid w:val="00BA2F10"/>
    <w:rsid w:val="00BC198F"/>
    <w:rsid w:val="00BD5187"/>
    <w:rsid w:val="00C132CF"/>
    <w:rsid w:val="00C16827"/>
    <w:rsid w:val="00C30F32"/>
    <w:rsid w:val="00C51EF7"/>
    <w:rsid w:val="00C6107E"/>
    <w:rsid w:val="00C62ECC"/>
    <w:rsid w:val="00C67BC6"/>
    <w:rsid w:val="00C76364"/>
    <w:rsid w:val="00C92A12"/>
    <w:rsid w:val="00CA07EF"/>
    <w:rsid w:val="00CA218E"/>
    <w:rsid w:val="00CA41CC"/>
    <w:rsid w:val="00CC51A2"/>
    <w:rsid w:val="00CD3C10"/>
    <w:rsid w:val="00CD6B7F"/>
    <w:rsid w:val="00CE33E7"/>
    <w:rsid w:val="00CF015B"/>
    <w:rsid w:val="00CF3DCC"/>
    <w:rsid w:val="00D06B42"/>
    <w:rsid w:val="00D11208"/>
    <w:rsid w:val="00D140AD"/>
    <w:rsid w:val="00D227F5"/>
    <w:rsid w:val="00D50B26"/>
    <w:rsid w:val="00DA55BE"/>
    <w:rsid w:val="00DA6AE5"/>
    <w:rsid w:val="00DB3D8D"/>
    <w:rsid w:val="00DD3B6B"/>
    <w:rsid w:val="00DE11F2"/>
    <w:rsid w:val="00E00866"/>
    <w:rsid w:val="00E22959"/>
    <w:rsid w:val="00E40674"/>
    <w:rsid w:val="00E44C8B"/>
    <w:rsid w:val="00E6019B"/>
    <w:rsid w:val="00E652DA"/>
    <w:rsid w:val="00E7112C"/>
    <w:rsid w:val="00EA1E4A"/>
    <w:rsid w:val="00EB20D3"/>
    <w:rsid w:val="00EB4332"/>
    <w:rsid w:val="00EF7B0D"/>
    <w:rsid w:val="00F01D58"/>
    <w:rsid w:val="00F06013"/>
    <w:rsid w:val="00F103CD"/>
    <w:rsid w:val="00F276AA"/>
    <w:rsid w:val="00F37E68"/>
    <w:rsid w:val="00F50CE4"/>
    <w:rsid w:val="00F5736C"/>
    <w:rsid w:val="00F57746"/>
    <w:rsid w:val="00F8197E"/>
    <w:rsid w:val="00F82D47"/>
    <w:rsid w:val="00F87EC0"/>
    <w:rsid w:val="00F93D68"/>
    <w:rsid w:val="00F94157"/>
    <w:rsid w:val="00F975B9"/>
    <w:rsid w:val="00FA3194"/>
    <w:rsid w:val="00FB2380"/>
    <w:rsid w:val="00FC0021"/>
    <w:rsid w:val="00FD33F8"/>
    <w:rsid w:val="00FD73E2"/>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2B9898C"/>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Calibr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4B0D"/>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093577"/>
    <w:rPr>
      <w:sz w:val="18"/>
      <w:szCs w:val="18"/>
    </w:rPr>
  </w:style>
  <w:style w:type="paragraph" w:styleId="CommentText">
    <w:name w:val="annotation text"/>
    <w:basedOn w:val="Normal"/>
    <w:link w:val="CommentTextChar"/>
    <w:semiHidden/>
    <w:unhideWhenUsed/>
    <w:rsid w:val="00093577"/>
    <w:pPr>
      <w:spacing w:line="240" w:lineRule="auto"/>
    </w:pPr>
    <w:rPr>
      <w:sz w:val="24"/>
      <w:szCs w:val="24"/>
    </w:rPr>
  </w:style>
  <w:style w:type="character" w:customStyle="1" w:styleId="CommentTextChar">
    <w:name w:val="Comment Text Char"/>
    <w:basedOn w:val="DefaultParagraphFont"/>
    <w:link w:val="CommentText"/>
    <w:uiPriority w:val="99"/>
    <w:semiHidden/>
    <w:rsid w:val="00093577"/>
    <w:rPr>
      <w:sz w:val="24"/>
      <w:szCs w:val="24"/>
    </w:rPr>
  </w:style>
  <w:style w:type="paragraph" w:styleId="CommentSubject">
    <w:name w:val="annotation subject"/>
    <w:basedOn w:val="CommentText"/>
    <w:next w:val="CommentText"/>
    <w:link w:val="CommentSubjectChar"/>
    <w:uiPriority w:val="99"/>
    <w:semiHidden/>
    <w:unhideWhenUsed/>
    <w:rsid w:val="00093577"/>
    <w:rPr>
      <w:b/>
      <w:bCs/>
      <w:sz w:val="20"/>
      <w:szCs w:val="20"/>
    </w:rPr>
  </w:style>
  <w:style w:type="character" w:customStyle="1" w:styleId="CommentSubjectChar">
    <w:name w:val="Comment Subject Char"/>
    <w:basedOn w:val="CommentTextChar"/>
    <w:link w:val="CommentSubject"/>
    <w:uiPriority w:val="99"/>
    <w:semiHidden/>
    <w:rsid w:val="00093577"/>
    <w:rPr>
      <w:b/>
      <w:bCs/>
      <w:sz w:val="24"/>
      <w:szCs w:val="24"/>
    </w:rPr>
  </w:style>
  <w:style w:type="character" w:styleId="Hyperlink">
    <w:name w:val="Hyperlink"/>
    <w:basedOn w:val="DefaultParagraphFont"/>
    <w:uiPriority w:val="99"/>
    <w:unhideWhenUsed/>
    <w:rsid w:val="007B73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ea.org/tools/k-w-l-know-want-to-know-learned.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achievethecore.org/page/3160/juicy-sentence-protoco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heteachertoolkit.com/index.php/tool/frayer-model" TargetMode="External"/><Relationship Id="rId5" Type="http://schemas.openxmlformats.org/officeDocument/2006/relationships/webSettings" Target="webSettings.xml"/><Relationship Id="rId15" Type="http://schemas.openxmlformats.org/officeDocument/2006/relationships/hyperlink" Target="https://achievethecore.org/aligned/creating-sequencing-text-dependent-questions-support-english-language-learners/" TargetMode="External"/><Relationship Id="rId10" Type="http://schemas.openxmlformats.org/officeDocument/2006/relationships/hyperlink" Target="https://achievethecore.org/page/3167/selecting-and-using-academic-vocabulary-in-instruction" TargetMode="External"/><Relationship Id="rId4" Type="http://schemas.openxmlformats.org/officeDocument/2006/relationships/settings" Target="settings.xml"/><Relationship Id="rId9" Type="http://schemas.openxmlformats.org/officeDocument/2006/relationships/hyperlink" Target="http://www.theteachertoolkit.com/index.php/tool/four-corners" TargetMode="External"/><Relationship Id="rId14" Type="http://schemas.openxmlformats.org/officeDocument/2006/relationships/hyperlink" Target="https://achievethecore.org/page/3159/ell-supports-for-writing-and-discus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9AB91-401E-4FB2-ACC5-634894BE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2805</Words>
  <Characters>15989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18757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Lorraine Farquharson</cp:lastModifiedBy>
  <cp:revision>2</cp:revision>
  <cp:lastPrinted>2012-06-07T18:19:00Z</cp:lastPrinted>
  <dcterms:created xsi:type="dcterms:W3CDTF">2019-01-07T21:29:00Z</dcterms:created>
  <dcterms:modified xsi:type="dcterms:W3CDTF">2019-01-07T21:29:00Z</dcterms:modified>
</cp:coreProperties>
</file>